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2A791" w14:textId="1A5E3707" w:rsidR="00D55C93" w:rsidRDefault="006A7CCD" w:rsidP="008C15F6">
      <w:pPr>
        <w:spacing w:after="0" w:line="240" w:lineRule="auto"/>
        <w:rPr>
          <w:ins w:id="0" w:author="McCarthy, Nicole" w:date="2019-04-15T08:35:00Z"/>
          <w:rFonts w:ascii="Times New Roman" w:hAnsi="Times New Roman" w:cs="Times New Roman"/>
          <w:b/>
          <w:sz w:val="24"/>
          <w:szCs w:val="24"/>
        </w:rPr>
      </w:pPr>
      <w:ins w:id="1" w:author="McCarthy, Nicole" w:date="2019-04-15T08:57:00Z">
        <w:r>
          <w:rPr>
            <w:rFonts w:ascii="Times New Roman" w:hAnsi="Times New Roman" w:cs="Times New Roman"/>
            <w:b/>
            <w:sz w:val="24"/>
            <w:szCs w:val="24"/>
          </w:rPr>
          <w:t>TO:</w:t>
        </w:r>
      </w:ins>
      <w:ins w:id="2" w:author="McCarthy, Nicole" w:date="2019-04-15T08:35:00Z">
        <w:r w:rsidR="00D55C93">
          <w:rPr>
            <w:rFonts w:ascii="Times New Roman" w:hAnsi="Times New Roman" w:cs="Times New Roman"/>
            <w:b/>
            <w:sz w:val="24"/>
            <w:szCs w:val="24"/>
          </w:rPr>
          <w:t xml:space="preserve"> </w:t>
        </w:r>
        <w:r w:rsidR="00D55C93" w:rsidRPr="00910B1D">
          <w:rPr>
            <w:rFonts w:ascii="Times New Roman" w:hAnsi="Times New Roman" w:cs="Times New Roman"/>
            <w:sz w:val="24"/>
            <w:szCs w:val="24"/>
          </w:rPr>
          <w:t>R</w:t>
        </w:r>
      </w:ins>
      <w:ins w:id="3" w:author="McCarthy, Nicole" w:date="2019-04-15T13:00:00Z">
        <w:r w:rsidR="00E1151B">
          <w:rPr>
            <w:rFonts w:ascii="Times New Roman" w:hAnsi="Times New Roman" w:cs="Times New Roman"/>
            <w:sz w:val="24"/>
            <w:szCs w:val="24"/>
          </w:rPr>
          <w:t>egional</w:t>
        </w:r>
      </w:ins>
      <w:ins w:id="4" w:author="McCarthy, Nicole" w:date="2019-04-15T08:35:00Z">
        <w:r w:rsidR="00D55C93" w:rsidRPr="00910B1D">
          <w:rPr>
            <w:rFonts w:ascii="Times New Roman" w:hAnsi="Times New Roman" w:cs="Times New Roman"/>
            <w:sz w:val="24"/>
            <w:szCs w:val="24"/>
          </w:rPr>
          <w:t xml:space="preserve"> D</w:t>
        </w:r>
      </w:ins>
      <w:ins w:id="5" w:author="McCarthy, Nicole" w:date="2019-04-15T13:01:00Z">
        <w:r w:rsidR="00E1151B">
          <w:rPr>
            <w:rFonts w:ascii="Times New Roman" w:hAnsi="Times New Roman" w:cs="Times New Roman"/>
            <w:sz w:val="24"/>
            <w:szCs w:val="24"/>
          </w:rPr>
          <w:t>irector</w:t>
        </w:r>
      </w:ins>
    </w:p>
    <w:p w14:paraId="4F93E127" w14:textId="77777777" w:rsidR="00D55C93" w:rsidRDefault="00D55C93" w:rsidP="008C15F6">
      <w:pPr>
        <w:spacing w:after="0" w:line="240" w:lineRule="auto"/>
        <w:rPr>
          <w:ins w:id="6" w:author="McCarthy, Nicole" w:date="2019-04-15T08:35:00Z"/>
          <w:rFonts w:ascii="Times New Roman" w:hAnsi="Times New Roman" w:cs="Times New Roman"/>
          <w:b/>
          <w:sz w:val="24"/>
          <w:szCs w:val="24"/>
        </w:rPr>
      </w:pPr>
    </w:p>
    <w:p w14:paraId="58913437" w14:textId="6084648D" w:rsidR="006A7CCD" w:rsidRDefault="00D55C93" w:rsidP="008C15F6">
      <w:pPr>
        <w:spacing w:after="0" w:line="240" w:lineRule="auto"/>
        <w:rPr>
          <w:ins w:id="7" w:author="McCarthy, Nicole" w:date="2019-04-15T08:56:00Z"/>
          <w:rFonts w:ascii="Times New Roman" w:hAnsi="Times New Roman" w:cs="Times New Roman"/>
          <w:sz w:val="24"/>
          <w:szCs w:val="24"/>
        </w:rPr>
      </w:pPr>
      <w:ins w:id="8" w:author="McCarthy, Nicole" w:date="2019-04-15T08:35:00Z">
        <w:r>
          <w:rPr>
            <w:rFonts w:ascii="Times New Roman" w:hAnsi="Times New Roman" w:cs="Times New Roman"/>
            <w:b/>
            <w:sz w:val="24"/>
            <w:szCs w:val="24"/>
          </w:rPr>
          <w:t>FROM</w:t>
        </w:r>
      </w:ins>
      <w:ins w:id="9" w:author="McCarthy, Nicole" w:date="2019-04-15T08:54:00Z">
        <w:r w:rsidR="00123F93">
          <w:rPr>
            <w:rFonts w:ascii="Times New Roman" w:hAnsi="Times New Roman" w:cs="Times New Roman"/>
            <w:b/>
            <w:sz w:val="24"/>
            <w:szCs w:val="24"/>
          </w:rPr>
          <w:t xml:space="preserve">: </w:t>
        </w:r>
        <w:r w:rsidR="00123F93" w:rsidRPr="00910B1D">
          <w:rPr>
            <w:rFonts w:ascii="Times New Roman" w:hAnsi="Times New Roman" w:cs="Times New Roman"/>
            <w:sz w:val="24"/>
            <w:szCs w:val="24"/>
          </w:rPr>
          <w:t xml:space="preserve">National Wildlife Refuge System, Pacific Region </w:t>
        </w:r>
      </w:ins>
    </w:p>
    <w:p w14:paraId="5BF9D5A5" w14:textId="321B155A" w:rsidR="00D55C93" w:rsidRDefault="00E1151B" w:rsidP="00910B1D">
      <w:pPr>
        <w:spacing w:after="0" w:line="240" w:lineRule="auto"/>
        <w:ind w:firstLine="810"/>
        <w:rPr>
          <w:ins w:id="10" w:author="McCarthy, Nicole" w:date="2019-04-15T08:56:00Z"/>
          <w:rFonts w:ascii="Times New Roman" w:hAnsi="Times New Roman" w:cs="Times New Roman"/>
          <w:b/>
          <w:sz w:val="24"/>
          <w:szCs w:val="24"/>
        </w:rPr>
      </w:pPr>
      <w:ins w:id="11" w:author="McCarthy, Nicole" w:date="2019-04-15T13:01:00Z">
        <w:r>
          <w:rPr>
            <w:rFonts w:ascii="Times New Roman" w:hAnsi="Times New Roman" w:cs="Times New Roman"/>
            <w:sz w:val="24"/>
            <w:szCs w:val="24"/>
          </w:rPr>
          <w:t>W</w:t>
        </w:r>
      </w:ins>
      <w:ins w:id="12" w:author="McCarthy, Nicole" w:date="2019-04-15T08:54:00Z">
        <w:r w:rsidR="00123F93" w:rsidRPr="00910B1D">
          <w:rPr>
            <w:rFonts w:ascii="Times New Roman" w:hAnsi="Times New Roman" w:cs="Times New Roman"/>
            <w:sz w:val="24"/>
            <w:szCs w:val="24"/>
          </w:rPr>
          <w:t>ashin</w:t>
        </w:r>
      </w:ins>
      <w:ins w:id="13" w:author="McCarthy, Nicole" w:date="2019-04-15T08:55:00Z">
        <w:r w:rsidR="00123F93" w:rsidRPr="00910B1D">
          <w:rPr>
            <w:rFonts w:ascii="Times New Roman" w:hAnsi="Times New Roman" w:cs="Times New Roman"/>
            <w:sz w:val="24"/>
            <w:szCs w:val="24"/>
          </w:rPr>
          <w:t xml:space="preserve">gton Maritime National Wildlife Refuge </w:t>
        </w:r>
      </w:ins>
      <w:ins w:id="14" w:author="McCarthy, Nicole" w:date="2019-04-15T08:56:00Z">
        <w:r w:rsidR="006A7CCD" w:rsidRPr="00910B1D">
          <w:rPr>
            <w:rFonts w:ascii="Times New Roman" w:hAnsi="Times New Roman" w:cs="Times New Roman"/>
            <w:sz w:val="24"/>
            <w:szCs w:val="24"/>
          </w:rPr>
          <w:t>C</w:t>
        </w:r>
      </w:ins>
      <w:ins w:id="15" w:author="McCarthy, Nicole" w:date="2019-04-15T08:55:00Z">
        <w:r w:rsidR="00123F93" w:rsidRPr="00910B1D">
          <w:rPr>
            <w:rFonts w:ascii="Times New Roman" w:hAnsi="Times New Roman" w:cs="Times New Roman"/>
            <w:sz w:val="24"/>
            <w:szCs w:val="24"/>
          </w:rPr>
          <w:t>omplex</w:t>
        </w:r>
      </w:ins>
    </w:p>
    <w:p w14:paraId="1B8B72D0" w14:textId="77777777" w:rsidR="006A7CCD" w:rsidRDefault="006A7CCD" w:rsidP="008C15F6">
      <w:pPr>
        <w:spacing w:after="0" w:line="240" w:lineRule="auto"/>
        <w:rPr>
          <w:ins w:id="16" w:author="McCarthy, Nicole" w:date="2019-04-15T08:35:00Z"/>
          <w:rFonts w:ascii="Times New Roman" w:hAnsi="Times New Roman" w:cs="Times New Roman"/>
          <w:b/>
          <w:sz w:val="24"/>
          <w:szCs w:val="24"/>
        </w:rPr>
      </w:pPr>
    </w:p>
    <w:p w14:paraId="78073A5C" w14:textId="623DB096" w:rsidR="00D55C93" w:rsidRDefault="00D55C93" w:rsidP="008C15F6">
      <w:pPr>
        <w:spacing w:after="0" w:line="240" w:lineRule="auto"/>
        <w:rPr>
          <w:ins w:id="17" w:author="McCarthy, Nicole" w:date="2019-04-15T08:35:00Z"/>
          <w:rFonts w:ascii="Times New Roman" w:hAnsi="Times New Roman" w:cs="Times New Roman"/>
          <w:b/>
          <w:sz w:val="24"/>
          <w:szCs w:val="24"/>
        </w:rPr>
      </w:pPr>
      <w:ins w:id="18" w:author="McCarthy, Nicole" w:date="2019-04-15T08:35:00Z">
        <w:r>
          <w:rPr>
            <w:rFonts w:ascii="Times New Roman" w:hAnsi="Times New Roman" w:cs="Times New Roman"/>
            <w:b/>
            <w:sz w:val="24"/>
            <w:szCs w:val="24"/>
          </w:rPr>
          <w:t>SUBJECT</w:t>
        </w:r>
      </w:ins>
      <w:ins w:id="19" w:author="McCarthy, Nicole" w:date="2019-04-15T08:55:00Z">
        <w:r w:rsidR="006A7CCD">
          <w:rPr>
            <w:rFonts w:ascii="Times New Roman" w:hAnsi="Times New Roman" w:cs="Times New Roman"/>
            <w:b/>
            <w:sz w:val="24"/>
            <w:szCs w:val="24"/>
          </w:rPr>
          <w:t>:</w:t>
        </w:r>
        <w:r w:rsidR="00123F93">
          <w:rPr>
            <w:rFonts w:ascii="Times New Roman" w:hAnsi="Times New Roman" w:cs="Times New Roman"/>
            <w:b/>
            <w:sz w:val="24"/>
            <w:szCs w:val="24"/>
          </w:rPr>
          <w:t xml:space="preserve"> </w:t>
        </w:r>
        <w:r w:rsidR="006A7CCD">
          <w:rPr>
            <w:rFonts w:ascii="Times New Roman" w:hAnsi="Times New Roman" w:cs="Times New Roman"/>
            <w:sz w:val="24"/>
            <w:szCs w:val="24"/>
          </w:rPr>
          <w:t>Jamestown S’Klallam Tribe’s (Tribe) Letter dated March 18, 2019.</w:t>
        </w:r>
      </w:ins>
    </w:p>
    <w:p w14:paraId="44405CCF" w14:textId="64D57C23" w:rsidR="00D55C93" w:rsidRDefault="009C5CAA" w:rsidP="008C15F6">
      <w:pPr>
        <w:spacing w:after="0" w:line="240" w:lineRule="auto"/>
        <w:rPr>
          <w:ins w:id="20" w:author="McCarthy, Nicole" w:date="2019-04-15T08:35:00Z"/>
          <w:rFonts w:ascii="Times New Roman" w:hAnsi="Times New Roman" w:cs="Times New Roman"/>
          <w:b/>
          <w:sz w:val="24"/>
          <w:szCs w:val="24"/>
        </w:rPr>
      </w:pPr>
      <w:del w:id="21" w:author="McCarthy, Nicole" w:date="2019-04-15T08:35:00Z">
        <w:r w:rsidDel="00D55C93">
          <w:rPr>
            <w:rFonts w:ascii="Times New Roman" w:hAnsi="Times New Roman" w:cs="Times New Roman"/>
            <w:b/>
            <w:sz w:val="24"/>
            <w:szCs w:val="24"/>
          </w:rPr>
          <w:delText>SUBJECT</w:delText>
        </w:r>
      </w:del>
    </w:p>
    <w:p w14:paraId="4C8FAF12" w14:textId="681A6CFD" w:rsidR="009C5CAA" w:rsidRPr="00910B1D" w:rsidRDefault="00D55C93" w:rsidP="008C15F6">
      <w:pPr>
        <w:spacing w:after="0" w:line="240" w:lineRule="auto"/>
        <w:rPr>
          <w:rFonts w:ascii="Times New Roman" w:hAnsi="Times New Roman" w:cs="Times New Roman"/>
          <w:sz w:val="24"/>
          <w:szCs w:val="24"/>
        </w:rPr>
      </w:pPr>
      <w:ins w:id="22" w:author="McCarthy, Nicole" w:date="2019-04-15T08:35:00Z">
        <w:r w:rsidRPr="00837541">
          <w:rPr>
            <w:rFonts w:ascii="Times New Roman" w:hAnsi="Times New Roman" w:cs="Times New Roman"/>
            <w:b/>
            <w:sz w:val="24"/>
            <w:szCs w:val="24"/>
          </w:rPr>
          <w:t>DATE</w:t>
        </w:r>
      </w:ins>
      <w:ins w:id="23" w:author="McCarthy, Nicole" w:date="2019-04-15T08:56:00Z">
        <w:r w:rsidR="006A7CCD" w:rsidRPr="00837541">
          <w:rPr>
            <w:rFonts w:ascii="Times New Roman" w:hAnsi="Times New Roman" w:cs="Times New Roman"/>
            <w:b/>
            <w:sz w:val="24"/>
            <w:szCs w:val="24"/>
          </w:rPr>
          <w:t>:</w:t>
        </w:r>
        <w:r w:rsidR="006A7CCD" w:rsidRPr="00910B1D">
          <w:rPr>
            <w:rFonts w:ascii="Times New Roman" w:hAnsi="Times New Roman" w:cs="Times New Roman"/>
            <w:sz w:val="24"/>
            <w:szCs w:val="24"/>
          </w:rPr>
          <w:t xml:space="preserve"> April 2019</w:t>
        </w:r>
      </w:ins>
      <w:r w:rsidR="009C5CAA" w:rsidRPr="00910B1D">
        <w:rPr>
          <w:rFonts w:ascii="Times New Roman" w:hAnsi="Times New Roman" w:cs="Times New Roman"/>
          <w:sz w:val="24"/>
          <w:szCs w:val="24"/>
        </w:rPr>
        <w:br/>
      </w:r>
    </w:p>
    <w:p w14:paraId="5E18EDC5" w14:textId="4905703E" w:rsidR="00F61396" w:rsidRPr="009C5CAA" w:rsidDel="00E1151B" w:rsidRDefault="008D3770" w:rsidP="009C5CAA">
      <w:pPr>
        <w:spacing w:line="240" w:lineRule="auto"/>
        <w:rPr>
          <w:del w:id="24" w:author="McCarthy, Nicole" w:date="2019-04-15T13:02:00Z"/>
          <w:rFonts w:ascii="Times New Roman" w:hAnsi="Times New Roman" w:cs="Times New Roman"/>
          <w:sz w:val="24"/>
          <w:szCs w:val="24"/>
        </w:rPr>
      </w:pPr>
      <w:del w:id="25" w:author="McCarthy, Nicole" w:date="2019-04-15T13:02:00Z">
        <w:r w:rsidDel="00E1151B">
          <w:rPr>
            <w:rFonts w:ascii="Times New Roman" w:hAnsi="Times New Roman" w:cs="Times New Roman"/>
            <w:sz w:val="24"/>
            <w:szCs w:val="24"/>
          </w:rPr>
          <w:delText xml:space="preserve">RE: </w:delText>
        </w:r>
        <w:r w:rsidR="00C019B2" w:rsidDel="00E1151B">
          <w:rPr>
            <w:rFonts w:ascii="Times New Roman" w:hAnsi="Times New Roman" w:cs="Times New Roman"/>
            <w:sz w:val="24"/>
            <w:szCs w:val="24"/>
          </w:rPr>
          <w:delText>Jamestown S’Klallam Tribe</w:delText>
        </w:r>
        <w:r w:rsidR="00DD0CF5" w:rsidDel="00E1151B">
          <w:rPr>
            <w:rFonts w:ascii="Times New Roman" w:hAnsi="Times New Roman" w:cs="Times New Roman"/>
            <w:sz w:val="24"/>
            <w:szCs w:val="24"/>
          </w:rPr>
          <w:delText>’s</w:delText>
        </w:r>
        <w:r w:rsidR="00C019B2" w:rsidDel="00E1151B">
          <w:rPr>
            <w:rFonts w:ascii="Times New Roman" w:hAnsi="Times New Roman" w:cs="Times New Roman"/>
            <w:sz w:val="24"/>
            <w:szCs w:val="24"/>
          </w:rPr>
          <w:delText xml:space="preserve"> (</w:delText>
        </w:r>
        <w:r w:rsidR="00AC709E" w:rsidDel="00E1151B">
          <w:rPr>
            <w:rFonts w:ascii="Times New Roman" w:hAnsi="Times New Roman" w:cs="Times New Roman"/>
            <w:sz w:val="24"/>
            <w:szCs w:val="24"/>
          </w:rPr>
          <w:delText>Tribe</w:delText>
        </w:r>
        <w:r w:rsidR="001D230C" w:rsidDel="00E1151B">
          <w:rPr>
            <w:rFonts w:ascii="Times New Roman" w:hAnsi="Times New Roman" w:cs="Times New Roman"/>
            <w:sz w:val="24"/>
            <w:szCs w:val="24"/>
          </w:rPr>
          <w:delText>) Letter dated March 18, 2019.</w:delText>
        </w:r>
        <w:r w:rsidR="00C019B2" w:rsidDel="00E1151B">
          <w:rPr>
            <w:rFonts w:ascii="Times New Roman" w:hAnsi="Times New Roman" w:cs="Times New Roman"/>
            <w:sz w:val="24"/>
            <w:szCs w:val="24"/>
          </w:rPr>
          <w:delText xml:space="preserve"> </w:delText>
        </w:r>
      </w:del>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46E79DC0"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For several decades prior to 2005, Pacific oyster cultivation occurred on the site of our Washington State D</w:t>
      </w:r>
      <w:ins w:id="26" w:author="McCarthy, Nicole" w:date="2019-04-15T08:08:00Z">
        <w:r w:rsidR="005A0638">
          <w:rPr>
            <w:rFonts w:ascii="Times New Roman" w:hAnsi="Times New Roman" w:cs="Times New Roman"/>
            <w:sz w:val="24"/>
            <w:szCs w:val="24"/>
          </w:rPr>
          <w:t xml:space="preserve">epartment of </w:t>
        </w:r>
      </w:ins>
      <w:r w:rsidR="00E76D36">
        <w:rPr>
          <w:rFonts w:ascii="Times New Roman" w:hAnsi="Times New Roman" w:cs="Times New Roman"/>
          <w:sz w:val="24"/>
          <w:szCs w:val="24"/>
        </w:rPr>
        <w:t>N</w:t>
      </w:r>
      <w:ins w:id="27" w:author="McCarthy, Nicole" w:date="2019-04-15T08:08:00Z">
        <w:r w:rsidR="005A0638">
          <w:rPr>
            <w:rFonts w:ascii="Times New Roman" w:hAnsi="Times New Roman" w:cs="Times New Roman"/>
            <w:sz w:val="24"/>
            <w:szCs w:val="24"/>
          </w:rPr>
          <w:t xml:space="preserve">atural </w:t>
        </w:r>
      </w:ins>
      <w:r w:rsidR="00E76D36">
        <w:rPr>
          <w:rFonts w:ascii="Times New Roman" w:hAnsi="Times New Roman" w:cs="Times New Roman"/>
          <w:sz w:val="24"/>
          <w:szCs w:val="24"/>
        </w:rPr>
        <w:t>R</w:t>
      </w:r>
      <w:ins w:id="28" w:author="McCarthy, Nicole" w:date="2019-04-15T08:08:00Z">
        <w:r w:rsidR="005A0638">
          <w:rPr>
            <w:rFonts w:ascii="Times New Roman" w:hAnsi="Times New Roman" w:cs="Times New Roman"/>
            <w:sz w:val="24"/>
            <w:szCs w:val="24"/>
          </w:rPr>
          <w:t>esources (DNR)</w:t>
        </w:r>
      </w:ins>
      <w:r w:rsidR="00E76D36">
        <w:rPr>
          <w:rFonts w:ascii="Times New Roman" w:hAnsi="Times New Roman" w:cs="Times New Roman"/>
          <w:sz w:val="24"/>
          <w:szCs w:val="24"/>
        </w:rPr>
        <w:t xml:space="preserve">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ins w:id="29" w:author="McCarthy, Nicole" w:date="2019-04-15T08:58:00Z">
        <w:r w:rsidR="006A7CCD">
          <w:rPr>
            <w:rFonts w:ascii="Times New Roman" w:hAnsi="Times New Roman" w:cs="Times New Roman"/>
            <w:sz w:val="24"/>
            <w:szCs w:val="24"/>
          </w:rPr>
          <w:t>.</w:t>
        </w:r>
      </w:ins>
      <w:r w:rsidR="00E76D36">
        <w:rPr>
          <w:rFonts w:ascii="Times New Roman" w:hAnsi="Times New Roman" w:cs="Times New Roman"/>
          <w:sz w:val="24"/>
          <w:szCs w:val="24"/>
        </w:rPr>
        <w:t>”</w:t>
      </w:r>
    </w:p>
    <w:p w14:paraId="47D75FAE" w14:textId="398B4600" w:rsidR="001D230C" w:rsidRPr="00E1151B" w:rsidRDefault="005415F8"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00DB6D70" w:rsidRPr="00E1151B">
        <w:rPr>
          <w:rFonts w:ascii="Times New Roman" w:hAnsi="Times New Roman" w:cs="Times New Roman"/>
          <w:sz w:val="24"/>
          <w:szCs w:val="24"/>
        </w:rPr>
        <w:t xml:space="preserve">Given that aquaculture leases generally cover a </w:t>
      </w:r>
      <w:proofErr w:type="gramStart"/>
      <w:r w:rsidR="00DB6D70" w:rsidRPr="00E1151B">
        <w:rPr>
          <w:rFonts w:ascii="Times New Roman" w:hAnsi="Times New Roman" w:cs="Times New Roman"/>
          <w:sz w:val="24"/>
          <w:szCs w:val="24"/>
        </w:rPr>
        <w:t>ten year</w:t>
      </w:r>
      <w:proofErr w:type="gramEnd"/>
      <w:r w:rsidR="00DB6D70" w:rsidRPr="00E1151B">
        <w:rPr>
          <w:rFonts w:ascii="Times New Roman" w:hAnsi="Times New Roman" w:cs="Times New Roman"/>
          <w:sz w:val="24"/>
          <w:szCs w:val="24"/>
        </w:rPr>
        <w:t xml:space="preserve"> period and prior leases did not require the same </w:t>
      </w:r>
      <w:del w:id="30" w:author="McCarthy, Nicole" w:date="2019-04-15T08:58:00Z">
        <w:r w:rsidR="00DB6D70" w:rsidRPr="00E1151B" w:rsidDel="006A7CCD">
          <w:rPr>
            <w:rFonts w:ascii="Times New Roman" w:hAnsi="Times New Roman" w:cs="Times New Roman"/>
            <w:sz w:val="24"/>
            <w:szCs w:val="24"/>
          </w:rPr>
          <w:delText>Federal</w:delText>
        </w:r>
      </w:del>
      <w:ins w:id="31" w:author="McCarthy, Nicole" w:date="2019-04-15T08:58:00Z">
        <w:r w:rsidR="006A7CCD" w:rsidRPr="00E1151B">
          <w:rPr>
            <w:rFonts w:ascii="Times New Roman" w:hAnsi="Times New Roman" w:cs="Times New Roman"/>
            <w:sz w:val="24"/>
            <w:szCs w:val="24"/>
          </w:rPr>
          <w:t>federal</w:t>
        </w:r>
      </w:ins>
      <w:r w:rsidR="00DB6D70" w:rsidRPr="00E1151B">
        <w:rPr>
          <w:rFonts w:ascii="Times New Roman" w:hAnsi="Times New Roman" w:cs="Times New Roman"/>
          <w:sz w:val="24"/>
          <w:szCs w:val="24"/>
        </w:rPr>
        <w:t xml:space="preserve">, </w:t>
      </w:r>
      <w:del w:id="32" w:author="McCarthy, Nicole" w:date="2019-04-15T08:58:00Z">
        <w:r w:rsidR="00DB6D70" w:rsidRPr="00E1151B" w:rsidDel="006A7CCD">
          <w:rPr>
            <w:rFonts w:ascii="Times New Roman" w:hAnsi="Times New Roman" w:cs="Times New Roman"/>
            <w:sz w:val="24"/>
            <w:szCs w:val="24"/>
          </w:rPr>
          <w:delText xml:space="preserve">State </w:delText>
        </w:r>
      </w:del>
      <w:ins w:id="33" w:author="McCarthy, Nicole" w:date="2019-04-15T08:58:00Z">
        <w:r w:rsidR="006A7CCD" w:rsidRPr="00E1151B">
          <w:rPr>
            <w:rFonts w:ascii="Times New Roman" w:hAnsi="Times New Roman" w:cs="Times New Roman"/>
            <w:sz w:val="24"/>
            <w:szCs w:val="24"/>
          </w:rPr>
          <w:t>state</w:t>
        </w:r>
      </w:ins>
      <w:ins w:id="34" w:author="McCarthy, Nicole" w:date="2019-04-15T13:03:00Z">
        <w:r w:rsidR="00E1151B" w:rsidRPr="00E1151B">
          <w:rPr>
            <w:rFonts w:ascii="Times New Roman" w:hAnsi="Times New Roman" w:cs="Times New Roman"/>
            <w:sz w:val="24"/>
            <w:szCs w:val="24"/>
          </w:rPr>
          <w:t>,</w:t>
        </w:r>
      </w:ins>
      <w:ins w:id="35" w:author="McCarthy, Nicole" w:date="2019-04-15T08:58:00Z">
        <w:r w:rsidR="006A7CCD" w:rsidRPr="00E1151B">
          <w:rPr>
            <w:rFonts w:ascii="Times New Roman" w:hAnsi="Times New Roman" w:cs="Times New Roman"/>
            <w:sz w:val="24"/>
            <w:szCs w:val="24"/>
          </w:rPr>
          <w:t xml:space="preserve"> </w:t>
        </w:r>
      </w:ins>
      <w:r w:rsidR="00DB6D70" w:rsidRPr="00E1151B">
        <w:rPr>
          <w:rFonts w:ascii="Times New Roman" w:hAnsi="Times New Roman" w:cs="Times New Roman"/>
          <w:sz w:val="24"/>
          <w:szCs w:val="24"/>
        </w:rPr>
        <w:t xml:space="preserve">and </w:t>
      </w:r>
      <w:del w:id="36" w:author="McCarthy, Nicole" w:date="2019-04-15T08:58:00Z">
        <w:r w:rsidR="00DB6D70" w:rsidRPr="00E1151B" w:rsidDel="006A7CCD">
          <w:rPr>
            <w:rFonts w:ascii="Times New Roman" w:hAnsi="Times New Roman" w:cs="Times New Roman"/>
            <w:sz w:val="24"/>
            <w:szCs w:val="24"/>
          </w:rPr>
          <w:delText xml:space="preserve">County </w:delText>
        </w:r>
      </w:del>
      <w:ins w:id="37" w:author="McCarthy, Nicole" w:date="2019-04-15T08:58:00Z">
        <w:r w:rsidR="006A7CCD" w:rsidRPr="00E1151B">
          <w:rPr>
            <w:rFonts w:ascii="Times New Roman" w:hAnsi="Times New Roman" w:cs="Times New Roman"/>
            <w:sz w:val="24"/>
            <w:szCs w:val="24"/>
          </w:rPr>
          <w:t xml:space="preserve">county </w:t>
        </w:r>
      </w:ins>
      <w:r w:rsidR="00DB6D70" w:rsidRPr="00E1151B">
        <w:rPr>
          <w:rFonts w:ascii="Times New Roman" w:hAnsi="Times New Roman" w:cs="Times New Roman"/>
          <w:sz w:val="24"/>
          <w:szCs w:val="24"/>
        </w:rPr>
        <w:t xml:space="preserve">permits as the current application, </w:t>
      </w:r>
      <w:commentRangeStart w:id="38"/>
      <w:commentRangeStart w:id="39"/>
      <w:commentRangeStart w:id="40"/>
      <w:del w:id="41" w:author="Thomas, Sue" w:date="2019-04-10T13:19:00Z">
        <w:r w:rsidR="00DB6D70" w:rsidRPr="00E1151B" w:rsidDel="00D46C63">
          <w:rPr>
            <w:rFonts w:ascii="Times New Roman" w:hAnsi="Times New Roman" w:cs="Times New Roman"/>
            <w:sz w:val="24"/>
            <w:szCs w:val="24"/>
          </w:rPr>
          <w:delText xml:space="preserve">past </w:delText>
        </w:r>
      </w:del>
      <w:r w:rsidR="00DB6D70" w:rsidRPr="00E1151B">
        <w:rPr>
          <w:rFonts w:ascii="Times New Roman" w:hAnsi="Times New Roman" w:cs="Times New Roman"/>
          <w:sz w:val="24"/>
          <w:szCs w:val="24"/>
        </w:rPr>
        <w:t xml:space="preserve">opportunities to comment </w:t>
      </w:r>
      <w:ins w:id="42" w:author="Thomas, Sue" w:date="2019-04-10T13:19:00Z">
        <w:r w:rsidR="00D46C63" w:rsidRPr="00E1151B">
          <w:rPr>
            <w:rFonts w:ascii="Times New Roman" w:hAnsi="Times New Roman" w:cs="Times New Roman"/>
            <w:sz w:val="24"/>
            <w:szCs w:val="24"/>
          </w:rPr>
          <w:t>prior to 2005</w:t>
        </w:r>
      </w:ins>
      <w:ins w:id="43" w:author="McCarthy, Nicole" w:date="2019-04-15T08:58:00Z">
        <w:r w:rsidR="006A7CCD" w:rsidRPr="00E1151B">
          <w:rPr>
            <w:rFonts w:ascii="Times New Roman" w:hAnsi="Times New Roman" w:cs="Times New Roman"/>
            <w:sz w:val="24"/>
            <w:szCs w:val="24"/>
          </w:rPr>
          <w:t>,</w:t>
        </w:r>
      </w:ins>
      <w:ins w:id="44" w:author="Thomas, Sue" w:date="2019-04-10T13:19:00Z">
        <w:r w:rsidR="00D46C63" w:rsidRPr="00E1151B">
          <w:rPr>
            <w:rFonts w:ascii="Times New Roman" w:hAnsi="Times New Roman" w:cs="Times New Roman"/>
            <w:sz w:val="24"/>
            <w:szCs w:val="24"/>
          </w:rPr>
          <w:t xml:space="preserve"> when the farm was closed due to issue with water quality</w:t>
        </w:r>
      </w:ins>
      <w:ins w:id="45" w:author="McCarthy, Nicole" w:date="2019-04-15T08:58:00Z">
        <w:r w:rsidR="006A7CCD" w:rsidRPr="00E1151B">
          <w:rPr>
            <w:rFonts w:ascii="Times New Roman" w:hAnsi="Times New Roman" w:cs="Times New Roman"/>
            <w:sz w:val="24"/>
            <w:szCs w:val="24"/>
          </w:rPr>
          <w:t>,</w:t>
        </w:r>
      </w:ins>
      <w:ins w:id="46" w:author="Thomas, Sue" w:date="2019-04-10T13:22:00Z">
        <w:r w:rsidR="00D46C63" w:rsidRPr="00E1151B">
          <w:rPr>
            <w:rFonts w:ascii="Times New Roman" w:hAnsi="Times New Roman" w:cs="Times New Roman"/>
            <w:sz w:val="24"/>
            <w:szCs w:val="24"/>
          </w:rPr>
          <w:t xml:space="preserve"> have</w:t>
        </w:r>
      </w:ins>
      <w:del w:id="47" w:author="Thomas, Sue" w:date="2019-04-10T13:22:00Z">
        <w:r w:rsidR="00DB6D70" w:rsidRPr="00E1151B" w:rsidDel="00D46C63">
          <w:rPr>
            <w:rFonts w:ascii="Times New Roman" w:hAnsi="Times New Roman" w:cs="Times New Roman"/>
            <w:sz w:val="24"/>
            <w:szCs w:val="24"/>
          </w:rPr>
          <w:delText>on the leasing process has</w:delText>
        </w:r>
      </w:del>
      <w:r w:rsidR="00DB6D70" w:rsidRPr="00E1151B">
        <w:rPr>
          <w:rFonts w:ascii="Times New Roman" w:hAnsi="Times New Roman" w:cs="Times New Roman"/>
          <w:sz w:val="24"/>
          <w:szCs w:val="24"/>
        </w:rPr>
        <w:t xml:space="preserve"> been limited.</w:t>
      </w:r>
      <w:commentRangeEnd w:id="38"/>
      <w:r w:rsidR="00D81466" w:rsidRPr="00910B1D">
        <w:rPr>
          <w:rStyle w:val="CommentReference"/>
          <w:sz w:val="24"/>
          <w:szCs w:val="24"/>
        </w:rPr>
        <w:commentReference w:id="38"/>
      </w:r>
      <w:commentRangeEnd w:id="39"/>
      <w:r w:rsidR="00F27A1B" w:rsidRPr="00910B1D">
        <w:rPr>
          <w:rStyle w:val="CommentReference"/>
          <w:sz w:val="24"/>
          <w:szCs w:val="24"/>
        </w:rPr>
        <w:commentReference w:id="39"/>
      </w:r>
      <w:commentRangeEnd w:id="40"/>
      <w:r w:rsidR="00895877" w:rsidRPr="00910B1D">
        <w:rPr>
          <w:rStyle w:val="CommentReference"/>
          <w:sz w:val="24"/>
          <w:szCs w:val="24"/>
        </w:rPr>
        <w:commentReference w:id="40"/>
      </w:r>
      <w:del w:id="48" w:author="McCarthy, Nicole" w:date="2019-04-15T08:58:00Z">
        <w:r w:rsidR="00DB6D70" w:rsidRPr="00E1151B" w:rsidDel="006A7CCD">
          <w:rPr>
            <w:rFonts w:ascii="Times New Roman" w:hAnsi="Times New Roman" w:cs="Times New Roman"/>
            <w:sz w:val="24"/>
            <w:szCs w:val="24"/>
          </w:rPr>
          <w:delText xml:space="preserve"> </w:delText>
        </w:r>
      </w:del>
      <w:ins w:id="49" w:author="McCarthy, Nicole" w:date="2019-04-15T07:42:00Z">
        <w:r w:rsidR="00146142" w:rsidRPr="00E1151B">
          <w:rPr>
            <w:rFonts w:ascii="Times New Roman" w:hAnsi="Times New Roman" w:cs="Times New Roman"/>
            <w:sz w:val="24"/>
            <w:szCs w:val="24"/>
          </w:rPr>
          <w:t xml:space="preserve"> Since the lease was renewed in 2007, </w:t>
        </w:r>
      </w:ins>
      <w:del w:id="50" w:author="McCarthy, Nicole" w:date="2019-04-15T07:42:00Z">
        <w:r w:rsidR="008D3770" w:rsidRPr="00E1151B" w:rsidDel="00146142">
          <w:rPr>
            <w:rFonts w:ascii="Times New Roman" w:hAnsi="Times New Roman" w:cs="Times New Roman"/>
            <w:sz w:val="24"/>
            <w:szCs w:val="24"/>
          </w:rPr>
          <w:delText>T</w:delText>
        </w:r>
      </w:del>
      <w:ins w:id="51" w:author="McCarthy, Nicole" w:date="2019-04-15T07:42:00Z">
        <w:r w:rsidR="00146142" w:rsidRPr="00E1151B">
          <w:rPr>
            <w:rFonts w:ascii="Times New Roman" w:hAnsi="Times New Roman" w:cs="Times New Roman"/>
            <w:sz w:val="24"/>
            <w:szCs w:val="24"/>
          </w:rPr>
          <w:t>t</w:t>
        </w:r>
      </w:ins>
      <w:r w:rsidR="008D3770" w:rsidRPr="00E1151B">
        <w:rPr>
          <w:rFonts w:ascii="Times New Roman" w:hAnsi="Times New Roman" w:cs="Times New Roman"/>
          <w:sz w:val="24"/>
          <w:szCs w:val="24"/>
        </w:rPr>
        <w:t>he U</w:t>
      </w:r>
      <w:ins w:id="52"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S</w:t>
      </w:r>
      <w:ins w:id="53" w:author="McCarthy, Nicole" w:date="2019-04-15T08:04:00Z">
        <w:r w:rsidR="005A0638"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Fish and Wildlife Service (</w:t>
      </w:r>
      <w:del w:id="54" w:author="McCarthy, Nicole" w:date="2019-04-15T08:04:00Z">
        <w:r w:rsidR="008D3770" w:rsidRPr="00E1151B" w:rsidDel="005A0638">
          <w:rPr>
            <w:rFonts w:ascii="Times New Roman" w:hAnsi="Times New Roman" w:cs="Times New Roman"/>
            <w:sz w:val="24"/>
            <w:szCs w:val="24"/>
          </w:rPr>
          <w:delText>USFWS</w:delText>
        </w:r>
      </w:del>
      <w:ins w:id="55" w:author="McCarthy, Nicole" w:date="2019-04-15T08:04:00Z">
        <w:r w:rsidR="005A0638" w:rsidRPr="00E1151B">
          <w:rPr>
            <w:rFonts w:ascii="Times New Roman" w:hAnsi="Times New Roman" w:cs="Times New Roman"/>
            <w:sz w:val="24"/>
            <w:szCs w:val="24"/>
          </w:rPr>
          <w:t>Service</w:t>
        </w:r>
      </w:ins>
      <w:r w:rsidR="008D3770" w:rsidRPr="00E1151B">
        <w:rPr>
          <w:rFonts w:ascii="Times New Roman" w:hAnsi="Times New Roman" w:cs="Times New Roman"/>
          <w:sz w:val="24"/>
          <w:szCs w:val="24"/>
        </w:rPr>
        <w:t>)</w:t>
      </w:r>
      <w:r w:rsidR="00497E78" w:rsidRPr="00E1151B">
        <w:rPr>
          <w:rFonts w:ascii="Times New Roman" w:hAnsi="Times New Roman" w:cs="Times New Roman"/>
          <w:sz w:val="24"/>
          <w:szCs w:val="24"/>
        </w:rPr>
        <w:t xml:space="preserve"> has shared concerns regarding aquaculture in this location multiple times throughout the years,</w:t>
      </w:r>
      <w:r w:rsidR="00DB6D70" w:rsidRPr="00E1151B">
        <w:rPr>
          <w:rFonts w:ascii="Times New Roman" w:hAnsi="Times New Roman" w:cs="Times New Roman"/>
          <w:sz w:val="24"/>
          <w:szCs w:val="24"/>
        </w:rPr>
        <w:t xml:space="preserve"> including (most recently):</w:t>
      </w:r>
    </w:p>
    <w:p w14:paraId="2DA55FA7" w14:textId="25C65A0B" w:rsidR="00A77205" w:rsidRPr="00E1151B" w:rsidRDefault="00A77205" w:rsidP="001D230C">
      <w:pPr>
        <w:spacing w:line="240" w:lineRule="auto"/>
        <w:rPr>
          <w:rFonts w:ascii="Times New Roman" w:hAnsi="Times New Roman" w:cs="Times New Roman"/>
          <w:sz w:val="24"/>
          <w:szCs w:val="24"/>
        </w:rPr>
      </w:pPr>
      <w:commentRangeStart w:id="56"/>
      <w:r w:rsidRPr="00E1151B">
        <w:rPr>
          <w:rFonts w:ascii="Times New Roman" w:hAnsi="Times New Roman" w:cs="Times New Roman"/>
          <w:sz w:val="24"/>
          <w:szCs w:val="24"/>
        </w:rPr>
        <w:t xml:space="preserve">2007: Exhibit B of </w:t>
      </w:r>
      <w:commentRangeStart w:id="57"/>
      <w:commentRangeStart w:id="58"/>
      <w:r w:rsidRPr="00E1151B">
        <w:rPr>
          <w:rFonts w:ascii="Times New Roman" w:hAnsi="Times New Roman" w:cs="Times New Roman"/>
          <w:sz w:val="24"/>
          <w:szCs w:val="24"/>
        </w:rPr>
        <w:t>lease agreement</w:t>
      </w:r>
      <w:commentRangeEnd w:id="57"/>
      <w:r w:rsidR="00D81466" w:rsidRPr="00910B1D">
        <w:rPr>
          <w:rStyle w:val="CommentReference"/>
          <w:sz w:val="24"/>
          <w:szCs w:val="24"/>
        </w:rPr>
        <w:commentReference w:id="57"/>
      </w:r>
      <w:commentRangeEnd w:id="58"/>
      <w:r w:rsidR="00B67D93" w:rsidRPr="00910B1D">
        <w:rPr>
          <w:rStyle w:val="CommentReference"/>
          <w:sz w:val="24"/>
          <w:szCs w:val="24"/>
        </w:rPr>
        <w:commentReference w:id="58"/>
      </w:r>
      <w:r w:rsidRPr="00E1151B">
        <w:rPr>
          <w:rFonts w:ascii="Times New Roman" w:hAnsi="Times New Roman" w:cs="Times New Roman"/>
          <w:sz w:val="24"/>
          <w:szCs w:val="24"/>
        </w:rPr>
        <w:t xml:space="preserve"> 20-A13012 </w:t>
      </w:r>
      <w:ins w:id="59" w:author="McCarthy, Nicole" w:date="2019-04-15T08:03:00Z">
        <w:r w:rsidR="005A0638" w:rsidRPr="00E1151B">
          <w:rPr>
            <w:rFonts w:ascii="Times New Roman" w:hAnsi="Times New Roman" w:cs="Times New Roman"/>
            <w:sz w:val="24"/>
            <w:szCs w:val="24"/>
          </w:rPr>
          <w:t xml:space="preserve">from 2007 </w:t>
        </w:r>
      </w:ins>
      <w:r w:rsidRPr="00E1151B">
        <w:rPr>
          <w:rFonts w:ascii="Times New Roman" w:hAnsi="Times New Roman" w:cs="Times New Roman"/>
          <w:sz w:val="24"/>
          <w:szCs w:val="24"/>
        </w:rPr>
        <w:t xml:space="preserve">states, </w:t>
      </w:r>
      <w:ins w:id="60" w:author="McCarthy, Nicole" w:date="2019-04-15T09:00:00Z">
        <w:r w:rsidR="006A7CCD" w:rsidRPr="00910B1D">
          <w:rPr>
            <w:rFonts w:ascii="Times New Roman" w:hAnsi="Times New Roman" w:cs="Times New Roman"/>
            <w:sz w:val="24"/>
            <w:szCs w:val="24"/>
          </w:rPr>
          <w:t>based on comments from the Service</w:t>
        </w:r>
      </w:ins>
      <w:ins w:id="61" w:author="McCarthy, Nicole" w:date="2019-04-15T09:55:00Z">
        <w:r w:rsidR="00341056" w:rsidRPr="00910B1D">
          <w:rPr>
            <w:rFonts w:ascii="Times New Roman" w:hAnsi="Times New Roman" w:cs="Times New Roman"/>
            <w:sz w:val="24"/>
            <w:szCs w:val="24"/>
          </w:rPr>
          <w:t>,</w:t>
        </w:r>
      </w:ins>
      <w:ins w:id="62" w:author="McCarthy, Nicole" w:date="2019-04-15T09:00:00Z">
        <w:r w:rsidR="006A7CCD" w:rsidRPr="00910B1D">
          <w:rPr>
            <w:rFonts w:ascii="Times New Roman" w:hAnsi="Times New Roman" w:cs="Times New Roman"/>
            <w:sz w:val="24"/>
            <w:szCs w:val="24"/>
          </w:rPr>
          <w:t xml:space="preserve"> that</w:t>
        </w:r>
        <w:r w:rsidR="006A7CCD" w:rsidRPr="00E1151B">
          <w:rPr>
            <w:rFonts w:ascii="Times New Roman" w:hAnsi="Times New Roman" w:cs="Times New Roman"/>
            <w:sz w:val="24"/>
            <w:szCs w:val="24"/>
          </w:rPr>
          <w:t xml:space="preserve"> </w:t>
        </w:r>
      </w:ins>
      <w:ins w:id="63" w:author="McCarthy, Nicole" w:date="2019-04-15T08:03:00Z">
        <w:r w:rsidR="005A0638"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The Tribe will try to </w:t>
      </w:r>
      <w:del w:id="64" w:author="McCarthy, Nicole" w:date="2019-04-15T08:03:00Z">
        <w:r w:rsidRPr="00E1151B" w:rsidDel="005A0638">
          <w:rPr>
            <w:rFonts w:ascii="Times New Roman" w:hAnsi="Times New Roman" w:cs="Times New Roman"/>
            <w:sz w:val="24"/>
            <w:szCs w:val="24"/>
          </w:rPr>
          <w:delText>“</w:delText>
        </w:r>
      </w:del>
      <w:ins w:id="65"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plan work in the Bay from May 15</w:t>
      </w:r>
      <w:del w:id="66" w:author="McCarthy, Nicole" w:date="2019-04-15T08:59:00Z">
        <w:r w:rsidRPr="00E1151B" w:rsidDel="006A7CCD">
          <w:rPr>
            <w:rFonts w:ascii="Times New Roman" w:hAnsi="Times New Roman" w:cs="Times New Roman"/>
            <w:sz w:val="24"/>
            <w:szCs w:val="24"/>
          </w:rPr>
          <w:delText xml:space="preserve"> – </w:delText>
        </w:r>
      </w:del>
      <w:ins w:id="67" w:author="McCarthy, Nicole" w:date="2019-04-15T08:59:00Z">
        <w:r w:rsidR="006A7CCD" w:rsidRPr="00E1151B">
          <w:rPr>
            <w:rFonts w:ascii="Times New Roman" w:hAnsi="Times New Roman" w:cs="Times New Roman"/>
            <w:sz w:val="24"/>
            <w:szCs w:val="24"/>
          </w:rPr>
          <w:t>–</w:t>
        </w:r>
      </w:ins>
      <w:r w:rsidRPr="00E1151B">
        <w:rPr>
          <w:rFonts w:ascii="Times New Roman" w:hAnsi="Times New Roman" w:cs="Times New Roman"/>
          <w:sz w:val="24"/>
          <w:szCs w:val="24"/>
        </w:rPr>
        <w:t>July 30 when cultivation activities will be least disruptive to the use of the Bay by Brant and other waterfowl</w:t>
      </w:r>
      <w:del w:id="68" w:author="McCarthy, Nicole" w:date="2019-04-15T08:59:00Z">
        <w:r w:rsidRPr="00E1151B" w:rsidDel="006A7CCD">
          <w:rPr>
            <w:rFonts w:ascii="Times New Roman" w:hAnsi="Times New Roman" w:cs="Times New Roman"/>
            <w:sz w:val="24"/>
            <w:szCs w:val="24"/>
          </w:rPr>
          <w:delText>.</w:delText>
        </w:r>
      </w:del>
      <w:ins w:id="69" w:author="McCarthy, Nicole" w:date="2019-04-15T08:03:00Z">
        <w:r w:rsidR="005A0638" w:rsidRPr="00E1151B">
          <w:rPr>
            <w:rFonts w:ascii="Times New Roman" w:hAnsi="Times New Roman" w:cs="Times New Roman"/>
            <w:sz w:val="24"/>
            <w:szCs w:val="24"/>
          </w:rPr>
          <w:t>’</w:t>
        </w:r>
      </w:ins>
      <w:ins w:id="70" w:author="McCarthy, Nicole" w:date="2019-04-15T09:56: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w:t>
      </w:r>
      <w:commentRangeEnd w:id="56"/>
      <w:r w:rsidR="00CE1119" w:rsidRPr="00910B1D">
        <w:rPr>
          <w:rStyle w:val="CommentReference"/>
          <w:sz w:val="24"/>
          <w:szCs w:val="24"/>
        </w:rPr>
        <w:commentReference w:id="56"/>
      </w:r>
      <w:ins w:id="71" w:author="McCarthy, Nicole" w:date="2019-04-15T09:01:00Z">
        <w:r w:rsidR="006A7CCD" w:rsidRPr="00E1151B">
          <w:rPr>
            <w:rFonts w:ascii="Times New Roman" w:hAnsi="Times New Roman" w:cs="Times New Roman"/>
            <w:sz w:val="24"/>
            <w:szCs w:val="24"/>
          </w:rPr>
          <w:t xml:space="preserve"> </w:t>
        </w:r>
      </w:ins>
    </w:p>
    <w:p w14:paraId="4DB27693" w14:textId="25052155" w:rsidR="00497E78" w:rsidRPr="00E1151B" w:rsidRDefault="00497E78" w:rsidP="001D230C">
      <w:pPr>
        <w:spacing w:line="240" w:lineRule="auto"/>
        <w:rPr>
          <w:rFonts w:ascii="Times New Roman" w:hAnsi="Times New Roman" w:cs="Times New Roman"/>
          <w:sz w:val="24"/>
          <w:szCs w:val="24"/>
        </w:rPr>
      </w:pPr>
      <w:proofErr w:type="gramStart"/>
      <w:r w:rsidRPr="00E1151B">
        <w:rPr>
          <w:rFonts w:ascii="Times New Roman" w:hAnsi="Times New Roman" w:cs="Times New Roman"/>
          <w:sz w:val="24"/>
          <w:szCs w:val="24"/>
        </w:rPr>
        <w:t xml:space="preserve">2006: A letter from </w:t>
      </w:r>
      <w:r w:rsidR="00DE6A21" w:rsidRPr="00E1151B">
        <w:rPr>
          <w:rFonts w:ascii="Times New Roman" w:hAnsi="Times New Roman" w:cs="Times New Roman"/>
          <w:sz w:val="24"/>
          <w:szCs w:val="24"/>
        </w:rPr>
        <w:t>DNR</w:t>
      </w:r>
      <w:del w:id="72" w:author="McCarthy, Nicole" w:date="2019-04-15T08:08:00Z">
        <w:r w:rsidR="00DE6A21" w:rsidRPr="00E1151B" w:rsidDel="005A0638">
          <w:rPr>
            <w:rFonts w:ascii="Times New Roman" w:hAnsi="Times New Roman" w:cs="Times New Roman"/>
            <w:sz w:val="24"/>
            <w:szCs w:val="24"/>
          </w:rPr>
          <w:delText>)</w:delText>
        </w:r>
      </w:del>
      <w:r w:rsidRPr="00E1151B">
        <w:rPr>
          <w:rFonts w:ascii="Times New Roman" w:hAnsi="Times New Roman" w:cs="Times New Roman"/>
          <w:sz w:val="24"/>
          <w:szCs w:val="24"/>
        </w:rPr>
        <w:t xml:space="preserve"> to </w:t>
      </w:r>
      <w:commentRangeStart w:id="73"/>
      <w:commentRangeStart w:id="74"/>
      <w:proofErr w:type="spellStart"/>
      <w:r w:rsidRPr="00E1151B">
        <w:rPr>
          <w:rFonts w:ascii="Times New Roman" w:hAnsi="Times New Roman" w:cs="Times New Roman"/>
          <w:sz w:val="24"/>
          <w:szCs w:val="24"/>
        </w:rPr>
        <w:t>Minterbrook</w:t>
      </w:r>
      <w:proofErr w:type="spellEnd"/>
      <w:r w:rsidRPr="00E1151B">
        <w:rPr>
          <w:rFonts w:ascii="Times New Roman" w:hAnsi="Times New Roman" w:cs="Times New Roman"/>
          <w:sz w:val="24"/>
          <w:szCs w:val="24"/>
        </w:rPr>
        <w:t xml:space="preserve"> Oyster</w:t>
      </w:r>
      <w:commentRangeEnd w:id="73"/>
      <w:r w:rsidR="00CE1119" w:rsidRPr="00910B1D">
        <w:rPr>
          <w:rStyle w:val="CommentReference"/>
          <w:sz w:val="24"/>
          <w:szCs w:val="24"/>
        </w:rPr>
        <w:commentReference w:id="73"/>
      </w:r>
      <w:commentRangeEnd w:id="74"/>
      <w:r w:rsidR="005A0638" w:rsidRPr="00E1151B">
        <w:rPr>
          <w:rFonts w:ascii="Times New Roman" w:hAnsi="Times New Roman" w:cs="Times New Roman"/>
          <w:sz w:val="24"/>
          <w:szCs w:val="24"/>
        </w:rPr>
        <w:t>, a contractor working for the tribe,</w:t>
      </w:r>
      <w:r w:rsidR="00227FC3" w:rsidRPr="00910B1D">
        <w:rPr>
          <w:rStyle w:val="CommentReference"/>
          <w:sz w:val="24"/>
          <w:szCs w:val="24"/>
        </w:rPr>
        <w:commentReference w:id="74"/>
      </w:r>
      <w:r w:rsidRPr="00E1151B">
        <w:rPr>
          <w:rFonts w:ascii="Times New Roman" w:hAnsi="Times New Roman" w:cs="Times New Roman"/>
          <w:sz w:val="24"/>
          <w:szCs w:val="24"/>
        </w:rPr>
        <w:t xml:space="preserve"> regarding the harvest of </w:t>
      </w:r>
      <w:commentRangeStart w:id="75"/>
      <w:commentRangeStart w:id="76"/>
      <w:del w:id="77" w:author="Thomas, Sue" w:date="2019-04-10T13:28:00Z">
        <w:r w:rsidRPr="00E1151B" w:rsidDel="00540596">
          <w:rPr>
            <w:rFonts w:ascii="Times New Roman" w:hAnsi="Times New Roman" w:cs="Times New Roman"/>
            <w:sz w:val="24"/>
            <w:szCs w:val="24"/>
          </w:rPr>
          <w:delText>remain</w:delText>
        </w:r>
        <w:r w:rsidR="008D3770" w:rsidRPr="00E1151B" w:rsidDel="00540596">
          <w:rPr>
            <w:rFonts w:ascii="Times New Roman" w:hAnsi="Times New Roman" w:cs="Times New Roman"/>
            <w:sz w:val="24"/>
            <w:szCs w:val="24"/>
          </w:rPr>
          <w:delText xml:space="preserve">ing </w:delText>
        </w:r>
      </w:del>
      <w:r w:rsidR="008D3770" w:rsidRPr="00E1151B">
        <w:rPr>
          <w:rFonts w:ascii="Times New Roman" w:hAnsi="Times New Roman" w:cs="Times New Roman"/>
          <w:sz w:val="24"/>
          <w:szCs w:val="24"/>
        </w:rPr>
        <w:t>oysters</w:t>
      </w:r>
      <w:ins w:id="78" w:author="Thomas, Sue" w:date="2019-04-10T13:23:00Z">
        <w:r w:rsidR="00D46C63" w:rsidRPr="00E1151B">
          <w:rPr>
            <w:rFonts w:ascii="Times New Roman" w:hAnsi="Times New Roman" w:cs="Times New Roman"/>
            <w:sz w:val="24"/>
            <w:szCs w:val="24"/>
          </w:rPr>
          <w:t xml:space="preserve"> </w:t>
        </w:r>
      </w:ins>
      <w:ins w:id="79" w:author="McCarthy, Nicole" w:date="2019-04-15T08:17:00Z">
        <w:r w:rsidR="009D0419" w:rsidRPr="00E1151B">
          <w:rPr>
            <w:rFonts w:ascii="Times New Roman" w:hAnsi="Times New Roman" w:cs="Times New Roman"/>
            <w:sz w:val="24"/>
            <w:szCs w:val="24"/>
          </w:rPr>
          <w:t xml:space="preserve">that were </w:t>
        </w:r>
      </w:ins>
      <w:ins w:id="80" w:author="Thomas, Sue" w:date="2019-04-10T13:23:00Z">
        <w:r w:rsidR="00D46C63" w:rsidRPr="00E1151B">
          <w:rPr>
            <w:rFonts w:ascii="Times New Roman" w:hAnsi="Times New Roman" w:cs="Times New Roman"/>
            <w:sz w:val="24"/>
            <w:szCs w:val="24"/>
          </w:rPr>
          <w:t>not harvested</w:t>
        </w:r>
      </w:ins>
      <w:ins w:id="81" w:author="McCarthy, Nicole" w:date="2019-04-15T09:56:00Z">
        <w:r w:rsidR="00341056" w:rsidRPr="00E1151B">
          <w:rPr>
            <w:rFonts w:ascii="Times New Roman" w:hAnsi="Times New Roman" w:cs="Times New Roman"/>
            <w:sz w:val="24"/>
            <w:szCs w:val="24"/>
          </w:rPr>
          <w:t xml:space="preserve"> by Tribe</w:t>
        </w:r>
      </w:ins>
      <w:ins w:id="82" w:author="Thomas, Sue" w:date="2019-04-10T13:23:00Z">
        <w:r w:rsidR="00D46C63" w:rsidRPr="00E1151B">
          <w:rPr>
            <w:rFonts w:ascii="Times New Roman" w:hAnsi="Times New Roman" w:cs="Times New Roman"/>
            <w:sz w:val="24"/>
            <w:szCs w:val="24"/>
          </w:rPr>
          <w:t xml:space="preserve"> prior to the </w:t>
        </w:r>
      </w:ins>
      <w:ins w:id="83" w:author="Thomas, Sue" w:date="2019-04-10T13:24:00Z">
        <w:r w:rsidR="00D46C63" w:rsidRPr="00E1151B">
          <w:rPr>
            <w:rFonts w:ascii="Times New Roman" w:hAnsi="Times New Roman" w:cs="Times New Roman"/>
            <w:sz w:val="24"/>
            <w:szCs w:val="24"/>
          </w:rPr>
          <w:t xml:space="preserve">2005 </w:t>
        </w:r>
      </w:ins>
      <w:ins w:id="84" w:author="McCarthy, Nicole" w:date="2019-04-15T08:17:00Z">
        <w:r w:rsidR="009D0419" w:rsidRPr="00E1151B">
          <w:rPr>
            <w:rFonts w:ascii="Times New Roman" w:hAnsi="Times New Roman" w:cs="Times New Roman"/>
            <w:sz w:val="24"/>
            <w:szCs w:val="24"/>
          </w:rPr>
          <w:t xml:space="preserve">site </w:t>
        </w:r>
      </w:ins>
      <w:ins w:id="85" w:author="Thomas, Sue" w:date="2019-04-10T13:23:00Z">
        <w:r w:rsidR="00D46C63" w:rsidRPr="00E1151B">
          <w:rPr>
            <w:rFonts w:ascii="Times New Roman" w:hAnsi="Times New Roman" w:cs="Times New Roman"/>
            <w:sz w:val="24"/>
            <w:szCs w:val="24"/>
          </w:rPr>
          <w:t>closure</w:t>
        </w:r>
      </w:ins>
      <w:ins w:id="86" w:author="Thomas, Sue" w:date="2019-04-10T12:44:00Z">
        <w:r w:rsidR="000E5FDA" w:rsidRPr="00E1151B">
          <w:rPr>
            <w:rFonts w:ascii="Times New Roman" w:hAnsi="Times New Roman" w:cs="Times New Roman"/>
            <w:sz w:val="24"/>
            <w:szCs w:val="24"/>
          </w:rPr>
          <w:t>,</w:t>
        </w:r>
      </w:ins>
      <w:r w:rsidR="008D3770" w:rsidRPr="00E1151B">
        <w:rPr>
          <w:rFonts w:ascii="Times New Roman" w:hAnsi="Times New Roman" w:cs="Times New Roman"/>
          <w:sz w:val="24"/>
          <w:szCs w:val="24"/>
        </w:rPr>
        <w:t xml:space="preserve"> </w:t>
      </w:r>
      <w:del w:id="87" w:author="Thomas, Sue" w:date="2019-04-10T13:32:00Z">
        <w:r w:rsidR="008D3770" w:rsidRPr="00E1151B" w:rsidDel="00540596">
          <w:rPr>
            <w:rFonts w:ascii="Times New Roman" w:hAnsi="Times New Roman" w:cs="Times New Roman"/>
            <w:sz w:val="24"/>
            <w:szCs w:val="24"/>
          </w:rPr>
          <w:delText>from the Tribe’s l</w:delText>
        </w:r>
        <w:r w:rsidRPr="00E1151B" w:rsidDel="00540596">
          <w:rPr>
            <w:rFonts w:ascii="Times New Roman" w:hAnsi="Times New Roman" w:cs="Times New Roman"/>
            <w:sz w:val="24"/>
            <w:szCs w:val="24"/>
          </w:rPr>
          <w:delText xml:space="preserve">ease </w:delText>
        </w:r>
      </w:del>
      <w:r w:rsidRPr="00E1151B">
        <w:rPr>
          <w:rFonts w:ascii="Times New Roman" w:hAnsi="Times New Roman" w:cs="Times New Roman"/>
          <w:sz w:val="24"/>
          <w:szCs w:val="24"/>
        </w:rPr>
        <w:t>states</w:t>
      </w:r>
      <w:commentRangeEnd w:id="75"/>
      <w:commentRangeEnd w:id="76"/>
      <w:ins w:id="88" w:author="Thomas, Sue" w:date="2019-04-10T13:24:00Z">
        <w:del w:id="89" w:author="McCarthy, Nicole" w:date="2019-04-15T08:13:00Z">
          <w:r w:rsidR="00540596" w:rsidRPr="00E1151B" w:rsidDel="009D0419">
            <w:rPr>
              <w:rFonts w:ascii="Times New Roman" w:hAnsi="Times New Roman" w:cs="Times New Roman"/>
              <w:sz w:val="24"/>
              <w:szCs w:val="24"/>
            </w:rPr>
            <w:delText xml:space="preserve"> that</w:delText>
          </w:r>
        </w:del>
      </w:ins>
      <w:del w:id="90" w:author="McCarthy, Nicole" w:date="2019-04-15T08:13:00Z">
        <w:r w:rsidR="00D81466" w:rsidRPr="00910B1D" w:rsidDel="009D0419">
          <w:rPr>
            <w:rStyle w:val="CommentReference"/>
            <w:sz w:val="24"/>
            <w:szCs w:val="24"/>
          </w:rPr>
          <w:commentReference w:id="75"/>
        </w:r>
        <w:r w:rsidR="00120CEC" w:rsidRPr="00910B1D" w:rsidDel="009D0419">
          <w:rPr>
            <w:rStyle w:val="CommentReference"/>
            <w:sz w:val="24"/>
            <w:szCs w:val="24"/>
          </w:rPr>
          <w:commentReference w:id="76"/>
        </w:r>
      </w:del>
      <w:r w:rsidRPr="00E1151B">
        <w:rPr>
          <w:rFonts w:ascii="Times New Roman" w:hAnsi="Times New Roman" w:cs="Times New Roman"/>
          <w:sz w:val="24"/>
          <w:szCs w:val="24"/>
        </w:rPr>
        <w:t>, “After consultation with the U</w:t>
      </w:r>
      <w:ins w:id="91" w:author="McCarthy, Nicole" w:date="2019-04-15T08:13: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S</w:t>
      </w:r>
      <w:ins w:id="92"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Fish and Wildlife Service”</w:t>
      </w:r>
      <w:ins w:id="93" w:author="Thomas, Sue" w:date="2019-04-10T13:30:00Z">
        <w:r w:rsidR="00540596" w:rsidRPr="00E1151B">
          <w:rPr>
            <w:sz w:val="24"/>
            <w:szCs w:val="24"/>
            <w:rPrChange w:id="94" w:author="McCarthy, Nicole" w:date="2019-04-15T13:04:00Z">
              <w:rPr/>
            </w:rPrChange>
          </w:rPr>
          <w:t xml:space="preserve"> </w:t>
        </w:r>
        <w:proofErr w:type="spellStart"/>
        <w:r w:rsidR="00540596" w:rsidRPr="00E1151B">
          <w:rPr>
            <w:rFonts w:ascii="Times New Roman" w:hAnsi="Times New Roman" w:cs="Times New Roman"/>
            <w:sz w:val="24"/>
            <w:szCs w:val="24"/>
          </w:rPr>
          <w:t>Minterbrook</w:t>
        </w:r>
        <w:proofErr w:type="spellEnd"/>
        <w:r w:rsidR="00540596" w:rsidRPr="00E1151B">
          <w:rPr>
            <w:rFonts w:ascii="Times New Roman" w:hAnsi="Times New Roman" w:cs="Times New Roman"/>
            <w:sz w:val="24"/>
            <w:szCs w:val="24"/>
          </w:rPr>
          <w:t xml:space="preserve"> Oyster could harvest </w:t>
        </w:r>
      </w:ins>
      <w:ins w:id="95" w:author="McCarthy, Nicole" w:date="2019-04-15T09:56:00Z">
        <w:r w:rsidR="00341056" w:rsidRPr="00E1151B">
          <w:rPr>
            <w:rFonts w:ascii="Times New Roman" w:hAnsi="Times New Roman" w:cs="Times New Roman"/>
            <w:sz w:val="24"/>
            <w:szCs w:val="24"/>
          </w:rPr>
          <w:t xml:space="preserve">the remaining oysters </w:t>
        </w:r>
      </w:ins>
      <w:ins w:id="96" w:author="Thomas, Sue" w:date="2019-04-10T13:31:00Z">
        <w:r w:rsidR="00540596" w:rsidRPr="00E1151B">
          <w:rPr>
            <w:rFonts w:ascii="Times New Roman" w:hAnsi="Times New Roman" w:cs="Times New Roman"/>
            <w:sz w:val="24"/>
            <w:szCs w:val="24"/>
          </w:rPr>
          <w:t xml:space="preserve">from the Tribe’s lease </w:t>
        </w:r>
      </w:ins>
      <w:ins w:id="97" w:author="Thomas, Sue" w:date="2019-04-10T13:30:00Z">
        <w:r w:rsidR="00540596" w:rsidRPr="00E1151B">
          <w:rPr>
            <w:rFonts w:ascii="Times New Roman" w:hAnsi="Times New Roman" w:cs="Times New Roman"/>
            <w:sz w:val="24"/>
            <w:szCs w:val="24"/>
          </w:rPr>
          <w:t xml:space="preserve">under contract with the Tribe </w:t>
        </w:r>
      </w:ins>
      <w:del w:id="98" w:author="Thomas, Sue" w:date="2019-04-10T13:30:00Z">
        <w:r w:rsidRPr="00E1151B" w:rsidDel="00540596">
          <w:rPr>
            <w:rFonts w:ascii="Times New Roman" w:hAnsi="Times New Roman" w:cs="Times New Roman"/>
            <w:sz w:val="24"/>
            <w:szCs w:val="24"/>
          </w:rPr>
          <w:delText>…</w:delText>
        </w:r>
      </w:del>
      <w:r w:rsidRPr="00E1151B">
        <w:rPr>
          <w:rFonts w:ascii="Times New Roman" w:hAnsi="Times New Roman" w:cs="Times New Roman"/>
          <w:sz w:val="24"/>
          <w:szCs w:val="24"/>
        </w:rPr>
        <w:t>“</w:t>
      </w:r>
      <w:del w:id="99" w:author="Thomas, Sue" w:date="2019-04-10T13:30:00Z">
        <w:r w:rsidRPr="00E1151B" w:rsidDel="00540596">
          <w:rPr>
            <w:rFonts w:ascii="Times New Roman" w:hAnsi="Times New Roman" w:cs="Times New Roman"/>
            <w:sz w:val="24"/>
            <w:szCs w:val="24"/>
          </w:rPr>
          <w:delText>harvest was acceptable</w:delText>
        </w:r>
      </w:del>
      <w:del w:id="100" w:author="McCarthy, Nicole" w:date="2019-04-15T09:56:00Z">
        <w:r w:rsidRPr="00E1151B" w:rsidDel="00341056">
          <w:rPr>
            <w:rFonts w:ascii="Times New Roman" w:hAnsi="Times New Roman" w:cs="Times New Roman"/>
            <w:sz w:val="24"/>
            <w:szCs w:val="24"/>
          </w:rPr>
          <w:delText xml:space="preserve"> </w:delText>
        </w:r>
      </w:del>
      <w:r w:rsidRPr="00E1151B">
        <w:rPr>
          <w:rFonts w:ascii="Times New Roman" w:hAnsi="Times New Roman" w:cs="Times New Roman"/>
          <w:sz w:val="24"/>
          <w:szCs w:val="24"/>
        </w:rPr>
        <w:t xml:space="preserve">as long as </w:t>
      </w:r>
      <w:ins w:id="101"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1</w:t>
      </w:r>
      <w:ins w:id="102" w:author="McCarthy, Nicole" w:date="2019-04-15T08:14:00Z">
        <w:r w:rsidR="009D0419" w:rsidRPr="00E1151B">
          <w:rPr>
            <w:rFonts w:ascii="Times New Roman" w:hAnsi="Times New Roman" w:cs="Times New Roman"/>
            <w:sz w:val="24"/>
            <w:szCs w:val="24"/>
          </w:rPr>
          <w:t>)</w:t>
        </w:r>
      </w:ins>
      <w:del w:id="103"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04" w:author="McCarthy, Nicole" w:date="2019-04-15T08:14:00Z">
        <w:r w:rsidRPr="00E1151B" w:rsidDel="009D0419">
          <w:rPr>
            <w:rFonts w:ascii="Times New Roman" w:hAnsi="Times New Roman" w:cs="Times New Roman"/>
            <w:sz w:val="24"/>
            <w:szCs w:val="24"/>
          </w:rPr>
          <w:delText xml:space="preserve">Oysters </w:delText>
        </w:r>
      </w:del>
      <w:ins w:id="105" w:author="McCarthy, Nicole" w:date="2019-04-15T08:14:00Z">
        <w:r w:rsidR="009D0419" w:rsidRPr="00E1151B">
          <w:rPr>
            <w:rFonts w:ascii="Times New Roman" w:hAnsi="Times New Roman" w:cs="Times New Roman"/>
            <w:sz w:val="24"/>
            <w:szCs w:val="24"/>
          </w:rPr>
          <w:t xml:space="preserve">oysters </w:t>
        </w:r>
      </w:ins>
      <w:r w:rsidRPr="00E1151B">
        <w:rPr>
          <w:rFonts w:ascii="Times New Roman" w:hAnsi="Times New Roman" w:cs="Times New Roman"/>
          <w:sz w:val="24"/>
          <w:szCs w:val="24"/>
        </w:rPr>
        <w:t>were harvested by hand</w:t>
      </w:r>
      <w:ins w:id="106" w:author="McCarthy, Nicole" w:date="2019-04-15T09:57:00Z">
        <w:r w:rsidR="00341056" w:rsidRPr="00E1151B">
          <w:rPr>
            <w:rFonts w:ascii="Times New Roman" w:hAnsi="Times New Roman" w:cs="Times New Roman"/>
            <w:sz w:val="24"/>
            <w:szCs w:val="24"/>
          </w:rPr>
          <w:t>,</w:t>
        </w:r>
      </w:ins>
      <w:r w:rsidRPr="00E1151B">
        <w:rPr>
          <w:rFonts w:ascii="Times New Roman" w:hAnsi="Times New Roman" w:cs="Times New Roman"/>
          <w:sz w:val="24"/>
          <w:szCs w:val="24"/>
        </w:rPr>
        <w:t xml:space="preserve"> and </w:t>
      </w:r>
      <w:ins w:id="107" w:author="McCarthy, Nicole" w:date="2019-04-15T08:14:00Z">
        <w:r w:rsidR="009D0419" w:rsidRPr="00E1151B">
          <w:rPr>
            <w:rFonts w:ascii="Times New Roman" w:hAnsi="Times New Roman" w:cs="Times New Roman"/>
            <w:sz w:val="24"/>
            <w:szCs w:val="24"/>
          </w:rPr>
          <w:t>(</w:t>
        </w:r>
      </w:ins>
      <w:r w:rsidRPr="00E1151B">
        <w:rPr>
          <w:rFonts w:ascii="Times New Roman" w:hAnsi="Times New Roman" w:cs="Times New Roman"/>
          <w:sz w:val="24"/>
          <w:szCs w:val="24"/>
        </w:rPr>
        <w:t>2</w:t>
      </w:r>
      <w:ins w:id="108" w:author="McCarthy, Nicole" w:date="2019-04-15T08:14:00Z">
        <w:r w:rsidR="009D0419" w:rsidRPr="00E1151B">
          <w:rPr>
            <w:rFonts w:ascii="Times New Roman" w:hAnsi="Times New Roman" w:cs="Times New Roman"/>
            <w:sz w:val="24"/>
            <w:szCs w:val="24"/>
          </w:rPr>
          <w:t>)</w:t>
        </w:r>
      </w:ins>
      <w:del w:id="109" w:author="McCarthy, Nicole" w:date="2019-04-15T08:14:00Z">
        <w:r w:rsidRPr="00E1151B" w:rsidDel="009D0419">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del w:id="110" w:author="McCarthy, Nicole" w:date="2019-04-15T08:14:00Z">
        <w:r w:rsidRPr="00E1151B" w:rsidDel="009D0419">
          <w:rPr>
            <w:rFonts w:ascii="Times New Roman" w:hAnsi="Times New Roman" w:cs="Times New Roman"/>
            <w:sz w:val="24"/>
            <w:szCs w:val="24"/>
          </w:rPr>
          <w:delText xml:space="preserve">Harvest </w:delText>
        </w:r>
      </w:del>
      <w:ins w:id="111" w:author="McCarthy, Nicole" w:date="2019-04-15T08:14:00Z">
        <w:r w:rsidR="009D0419" w:rsidRPr="00E1151B">
          <w:rPr>
            <w:rFonts w:ascii="Times New Roman" w:hAnsi="Times New Roman" w:cs="Times New Roman"/>
            <w:sz w:val="24"/>
            <w:szCs w:val="24"/>
          </w:rPr>
          <w:t xml:space="preserve">harvest </w:t>
        </w:r>
      </w:ins>
      <w:r w:rsidRPr="00E1151B">
        <w:rPr>
          <w:rFonts w:ascii="Times New Roman" w:hAnsi="Times New Roman" w:cs="Times New Roman"/>
          <w:sz w:val="24"/>
          <w:szCs w:val="24"/>
        </w:rPr>
        <w:t xml:space="preserve">would start after </w:t>
      </w:r>
      <w:commentRangeStart w:id="112"/>
      <w:commentRangeStart w:id="113"/>
      <w:commentRangeStart w:id="114"/>
      <w:r w:rsidRPr="00E1151B">
        <w:rPr>
          <w:rFonts w:ascii="Times New Roman" w:hAnsi="Times New Roman" w:cs="Times New Roman"/>
          <w:sz w:val="24"/>
          <w:szCs w:val="24"/>
        </w:rPr>
        <w:t>May 1</w:t>
      </w:r>
      <w:commentRangeEnd w:id="112"/>
      <w:r w:rsidR="00D81466" w:rsidRPr="00E1151B">
        <w:rPr>
          <w:rStyle w:val="CommentReference"/>
          <w:sz w:val="24"/>
          <w:szCs w:val="24"/>
          <w:rPrChange w:id="115" w:author="McCarthy, Nicole" w:date="2019-04-15T13:04:00Z">
            <w:rPr>
              <w:rStyle w:val="CommentReference"/>
            </w:rPr>
          </w:rPrChange>
        </w:rPr>
        <w:commentReference w:id="112"/>
      </w:r>
      <w:commentRangeEnd w:id="113"/>
      <w:r w:rsidR="00227FC3" w:rsidRPr="00E1151B">
        <w:rPr>
          <w:rStyle w:val="CommentReference"/>
          <w:sz w:val="24"/>
          <w:szCs w:val="24"/>
          <w:rPrChange w:id="116" w:author="McCarthy, Nicole" w:date="2019-04-15T13:04:00Z">
            <w:rPr>
              <w:rStyle w:val="CommentReference"/>
            </w:rPr>
          </w:rPrChange>
        </w:rPr>
        <w:commentReference w:id="113"/>
      </w:r>
      <w:commentRangeEnd w:id="114"/>
      <w:r w:rsidR="00120CEC" w:rsidRPr="00E1151B">
        <w:rPr>
          <w:rStyle w:val="CommentReference"/>
          <w:sz w:val="24"/>
          <w:szCs w:val="24"/>
          <w:rPrChange w:id="117" w:author="McCarthy, Nicole" w:date="2019-04-15T13:04:00Z">
            <w:rPr>
              <w:rStyle w:val="CommentReference"/>
            </w:rPr>
          </w:rPrChange>
        </w:rPr>
        <w:commentReference w:id="114"/>
      </w:r>
      <w:r w:rsidRPr="00E1151B">
        <w:rPr>
          <w:rFonts w:ascii="Times New Roman" w:hAnsi="Times New Roman" w:cs="Times New Roman"/>
          <w:sz w:val="24"/>
          <w:szCs w:val="24"/>
        </w:rPr>
        <w:t xml:space="preserve"> when spring use of the bay by </w:t>
      </w:r>
      <w:proofErr w:type="spellStart"/>
      <w:r w:rsidRPr="00E1151B">
        <w:rPr>
          <w:rFonts w:ascii="Times New Roman" w:hAnsi="Times New Roman" w:cs="Times New Roman"/>
          <w:sz w:val="24"/>
          <w:szCs w:val="24"/>
        </w:rPr>
        <w:t>brants</w:t>
      </w:r>
      <w:proofErr w:type="spellEnd"/>
      <w:r w:rsidRPr="00E1151B">
        <w:rPr>
          <w:rFonts w:ascii="Times New Roman" w:hAnsi="Times New Roman" w:cs="Times New Roman"/>
          <w:sz w:val="24"/>
          <w:szCs w:val="24"/>
        </w:rPr>
        <w:t xml:space="preserve"> is beginning to lessen.</w:t>
      </w:r>
      <w:r w:rsidR="005415F8" w:rsidRPr="00E1151B">
        <w:rPr>
          <w:rFonts w:ascii="Times New Roman" w:hAnsi="Times New Roman" w:cs="Times New Roman"/>
          <w:sz w:val="24"/>
          <w:szCs w:val="24"/>
        </w:rPr>
        <w:t>”</w:t>
      </w:r>
      <w:proofErr w:type="gramEnd"/>
      <w:r w:rsidRPr="00E1151B">
        <w:rPr>
          <w:rFonts w:ascii="Times New Roman" w:hAnsi="Times New Roman" w:cs="Times New Roman"/>
          <w:sz w:val="24"/>
          <w:szCs w:val="24"/>
        </w:rPr>
        <w:t xml:space="preserve"> </w:t>
      </w:r>
    </w:p>
    <w:p w14:paraId="169C67A6" w14:textId="7CA70B5F" w:rsidR="005415F8" w:rsidRPr="00E1151B" w:rsidRDefault="005415F8" w:rsidP="001D230C">
      <w:pPr>
        <w:spacing w:line="240" w:lineRule="auto"/>
        <w:rPr>
          <w:rFonts w:ascii="Times New Roman" w:hAnsi="Times New Roman" w:cs="Times New Roman"/>
          <w:sz w:val="24"/>
          <w:szCs w:val="24"/>
        </w:rPr>
      </w:pPr>
      <w:proofErr w:type="gramStart"/>
      <w:r w:rsidRPr="00E1151B">
        <w:rPr>
          <w:rFonts w:ascii="Times New Roman" w:hAnsi="Times New Roman" w:cs="Times New Roman"/>
          <w:sz w:val="24"/>
          <w:szCs w:val="24"/>
        </w:rPr>
        <w:t>2006</w:t>
      </w:r>
      <w:proofErr w:type="gramEnd"/>
      <w:r w:rsidRPr="00E1151B">
        <w:rPr>
          <w:rFonts w:ascii="Times New Roman" w:hAnsi="Times New Roman" w:cs="Times New Roman"/>
          <w:sz w:val="24"/>
          <w:szCs w:val="24"/>
        </w:rPr>
        <w:t xml:space="preserve">: Notes from a meeting with </w:t>
      </w:r>
      <w:r w:rsidR="0004451E" w:rsidRPr="00E1151B">
        <w:rPr>
          <w:rFonts w:ascii="Times New Roman" w:hAnsi="Times New Roman" w:cs="Times New Roman"/>
          <w:sz w:val="24"/>
          <w:szCs w:val="24"/>
        </w:rPr>
        <w:t>the</w:t>
      </w:r>
      <w:r w:rsidRPr="00E1151B">
        <w:rPr>
          <w:rFonts w:ascii="Times New Roman" w:hAnsi="Times New Roman" w:cs="Times New Roman"/>
          <w:sz w:val="24"/>
          <w:szCs w:val="24"/>
        </w:rPr>
        <w:t xml:space="preserve"> Tribe</w:t>
      </w:r>
      <w:r w:rsidR="0004451E" w:rsidRPr="00E1151B">
        <w:rPr>
          <w:rFonts w:ascii="Times New Roman" w:hAnsi="Times New Roman" w:cs="Times New Roman"/>
          <w:sz w:val="24"/>
          <w:szCs w:val="24"/>
        </w:rPr>
        <w:t>’s</w:t>
      </w:r>
      <w:r w:rsidRPr="00E1151B">
        <w:rPr>
          <w:rFonts w:ascii="Times New Roman" w:hAnsi="Times New Roman" w:cs="Times New Roman"/>
          <w:sz w:val="24"/>
          <w:szCs w:val="24"/>
        </w:rPr>
        <w:t xml:space="preserve"> staff </w:t>
      </w:r>
      <w:r w:rsidR="00A77205" w:rsidRPr="00E1151B">
        <w:rPr>
          <w:rFonts w:ascii="Times New Roman" w:hAnsi="Times New Roman" w:cs="Times New Roman"/>
          <w:sz w:val="24"/>
          <w:szCs w:val="24"/>
        </w:rPr>
        <w:t xml:space="preserve">(re: using the lease for geoduck) record </w:t>
      </w:r>
      <w:ins w:id="118" w:author="McCarthy, Nicole" w:date="2019-04-15T09:58:00Z">
        <w:r w:rsidR="00837541" w:rsidRPr="00E1151B">
          <w:rPr>
            <w:rFonts w:ascii="Times New Roman" w:hAnsi="Times New Roman" w:cs="Times New Roman"/>
            <w:sz w:val="24"/>
            <w:szCs w:val="24"/>
          </w:rPr>
          <w:t xml:space="preserve">that </w:t>
        </w:r>
      </w:ins>
      <w:r w:rsidRPr="00E1151B">
        <w:rPr>
          <w:rFonts w:ascii="Times New Roman" w:hAnsi="Times New Roman" w:cs="Times New Roman"/>
          <w:sz w:val="24"/>
          <w:szCs w:val="24"/>
        </w:rPr>
        <w:t xml:space="preserve">the Refuge Manager and Biotech </w:t>
      </w:r>
      <w:ins w:id="119" w:author="McCarthy, Nicole" w:date="2019-04-15T10:05:00Z">
        <w:r w:rsidR="00837541" w:rsidRPr="00E1151B">
          <w:rPr>
            <w:rFonts w:ascii="Times New Roman" w:hAnsi="Times New Roman" w:cs="Times New Roman"/>
            <w:sz w:val="24"/>
            <w:szCs w:val="24"/>
          </w:rPr>
          <w:t xml:space="preserve">from Dungeness National Wildlife Refuge </w:t>
        </w:r>
      </w:ins>
      <w:r w:rsidRPr="00E1151B">
        <w:rPr>
          <w:rFonts w:ascii="Times New Roman" w:hAnsi="Times New Roman" w:cs="Times New Roman"/>
          <w:sz w:val="24"/>
          <w:szCs w:val="24"/>
        </w:rPr>
        <w:t>expressed concerns about im</w:t>
      </w:r>
      <w:bookmarkStart w:id="120" w:name="_GoBack"/>
      <w:bookmarkEnd w:id="120"/>
      <w:r w:rsidRPr="00E1151B">
        <w:rPr>
          <w:rFonts w:ascii="Times New Roman" w:hAnsi="Times New Roman" w:cs="Times New Roman"/>
          <w:sz w:val="24"/>
          <w:szCs w:val="24"/>
        </w:rPr>
        <w:t>pacts to wildlife an</w:t>
      </w:r>
      <w:r w:rsidRPr="002C6D8A">
        <w:rPr>
          <w:rFonts w:ascii="Times New Roman" w:hAnsi="Times New Roman" w:cs="Times New Roman"/>
          <w:sz w:val="24"/>
          <w:szCs w:val="24"/>
          <w:highlight w:val="yellow"/>
          <w:rPrChange w:id="121" w:author="Thomas, Sue" w:date="2019-04-17T13:21:00Z">
            <w:rPr>
              <w:rFonts w:ascii="Times New Roman" w:hAnsi="Times New Roman" w:cs="Times New Roman"/>
              <w:sz w:val="24"/>
              <w:szCs w:val="24"/>
            </w:rPr>
          </w:rPrChange>
        </w:rPr>
        <w:t xml:space="preserve">d </w:t>
      </w:r>
      <w:commentRangeStart w:id="122"/>
      <w:commentRangeStart w:id="123"/>
      <w:r w:rsidRPr="002C6D8A">
        <w:rPr>
          <w:rFonts w:ascii="Times New Roman" w:hAnsi="Times New Roman" w:cs="Times New Roman"/>
          <w:sz w:val="24"/>
          <w:szCs w:val="24"/>
          <w:highlight w:val="yellow"/>
          <w:rPrChange w:id="124" w:author="Thomas, Sue" w:date="2019-04-17T13:21:00Z">
            <w:rPr>
              <w:rFonts w:ascii="Times New Roman" w:hAnsi="Times New Roman" w:cs="Times New Roman"/>
              <w:sz w:val="24"/>
              <w:szCs w:val="24"/>
            </w:rPr>
          </w:rPrChange>
        </w:rPr>
        <w:t>purpose</w:t>
      </w:r>
      <w:commentRangeEnd w:id="122"/>
      <w:r w:rsidR="00837541" w:rsidRPr="002C6D8A">
        <w:rPr>
          <w:rStyle w:val="CommentReference"/>
          <w:sz w:val="24"/>
          <w:szCs w:val="24"/>
          <w:highlight w:val="yellow"/>
          <w:rPrChange w:id="125" w:author="Thomas, Sue" w:date="2019-04-17T13:21:00Z">
            <w:rPr>
              <w:rStyle w:val="CommentReference"/>
            </w:rPr>
          </w:rPrChange>
        </w:rPr>
        <w:commentReference w:id="122"/>
      </w:r>
      <w:commentRangeEnd w:id="123"/>
      <w:r w:rsidR="002C6D8A">
        <w:rPr>
          <w:rStyle w:val="CommentReference"/>
        </w:rPr>
        <w:commentReference w:id="123"/>
      </w:r>
      <w:r w:rsidRPr="00E1151B">
        <w:rPr>
          <w:rFonts w:ascii="Times New Roman" w:hAnsi="Times New Roman" w:cs="Times New Roman"/>
          <w:sz w:val="24"/>
          <w:szCs w:val="24"/>
        </w:rPr>
        <w:t>, eelgrass, and invertebrates</w:t>
      </w:r>
      <w:r w:rsidR="00A77205" w:rsidRPr="00E1151B">
        <w:rPr>
          <w:rFonts w:ascii="Times New Roman" w:hAnsi="Times New Roman" w:cs="Times New Roman"/>
          <w:sz w:val="24"/>
          <w:szCs w:val="24"/>
        </w:rPr>
        <w:t xml:space="preserve">. </w:t>
      </w:r>
      <w:r w:rsidR="00DE6A21" w:rsidRPr="00E1151B">
        <w:rPr>
          <w:rFonts w:ascii="Times New Roman" w:hAnsi="Times New Roman" w:cs="Times New Roman"/>
          <w:sz w:val="24"/>
          <w:szCs w:val="24"/>
        </w:rPr>
        <w:t xml:space="preserve">Refuge staff </w:t>
      </w:r>
      <w:r w:rsidR="00A77205" w:rsidRPr="00E1151B">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126" w:author="McCarthy, Nicole" w:date="2019-04-09T10:09:00Z">
        <w:r w:rsidR="00A77205" w:rsidRPr="00E1151B" w:rsidDel="004C107B">
          <w:rPr>
            <w:rFonts w:ascii="Times New Roman" w:hAnsi="Times New Roman" w:cs="Times New Roman"/>
            <w:sz w:val="24"/>
            <w:szCs w:val="24"/>
          </w:rPr>
          <w:delText xml:space="preserve">. </w:delText>
        </w:r>
        <w:r w:rsidRPr="00E1151B" w:rsidDel="004C107B">
          <w:rPr>
            <w:rFonts w:ascii="Times New Roman" w:hAnsi="Times New Roman" w:cs="Times New Roman"/>
            <w:sz w:val="24"/>
            <w:szCs w:val="24"/>
          </w:rPr>
          <w:delText xml:space="preserve"> </w:delText>
        </w:r>
      </w:del>
      <w:ins w:id="127" w:author="McCarthy, Nicole" w:date="2019-04-09T10:09:00Z">
        <w:r w:rsidR="004C107B" w:rsidRPr="00E1151B">
          <w:rPr>
            <w:rFonts w:ascii="Times New Roman" w:hAnsi="Times New Roman" w:cs="Times New Roman"/>
            <w:sz w:val="24"/>
            <w:szCs w:val="24"/>
          </w:rPr>
          <w:t xml:space="preserve">. </w:t>
        </w:r>
      </w:ins>
    </w:p>
    <w:p w14:paraId="49AFA641" w14:textId="214DE2A3" w:rsidR="00497E78" w:rsidRPr="00E1151B" w:rsidRDefault="00497E78" w:rsidP="001D230C">
      <w:pPr>
        <w:spacing w:line="240" w:lineRule="auto"/>
        <w:rPr>
          <w:rFonts w:ascii="Times New Roman" w:hAnsi="Times New Roman" w:cs="Times New Roman"/>
          <w:sz w:val="24"/>
          <w:szCs w:val="24"/>
        </w:rPr>
      </w:pPr>
      <w:proofErr w:type="gramStart"/>
      <w:r w:rsidRPr="00E1151B">
        <w:rPr>
          <w:rFonts w:ascii="Times New Roman" w:hAnsi="Times New Roman" w:cs="Times New Roman"/>
          <w:sz w:val="24"/>
          <w:szCs w:val="24"/>
        </w:rPr>
        <w:t>1990</w:t>
      </w:r>
      <w:proofErr w:type="gramEnd"/>
      <w:r w:rsidRPr="00E1151B">
        <w:rPr>
          <w:rFonts w:ascii="Times New Roman" w:hAnsi="Times New Roman" w:cs="Times New Roman"/>
          <w:sz w:val="24"/>
          <w:szCs w:val="24"/>
        </w:rPr>
        <w:t xml:space="preserve">: </w:t>
      </w:r>
      <w:ins w:id="128" w:author="McCarthy, Nicole" w:date="2019-04-15T09:59:00Z">
        <w:r w:rsidR="00837541" w:rsidRPr="00E1151B">
          <w:rPr>
            <w:rFonts w:ascii="Times New Roman" w:hAnsi="Times New Roman" w:cs="Times New Roman"/>
            <w:sz w:val="24"/>
            <w:szCs w:val="24"/>
          </w:rPr>
          <w:t xml:space="preserve">A </w:t>
        </w:r>
      </w:ins>
      <w:del w:id="129" w:author="McCarthy, Nicole" w:date="2019-04-15T09:59:00Z">
        <w:r w:rsidR="005415F8" w:rsidRPr="00E1151B" w:rsidDel="00837541">
          <w:rPr>
            <w:rFonts w:ascii="Times New Roman" w:hAnsi="Times New Roman" w:cs="Times New Roman"/>
            <w:sz w:val="24"/>
            <w:szCs w:val="24"/>
          </w:rPr>
          <w:delText>L</w:delText>
        </w:r>
      </w:del>
      <w:ins w:id="130" w:author="McCarthy, Nicole" w:date="2019-04-15T09:59:00Z">
        <w:r w:rsidR="00837541" w:rsidRPr="00E1151B">
          <w:rPr>
            <w:rFonts w:ascii="Times New Roman" w:hAnsi="Times New Roman" w:cs="Times New Roman"/>
            <w:sz w:val="24"/>
            <w:szCs w:val="24"/>
          </w:rPr>
          <w:t>l</w:t>
        </w:r>
      </w:ins>
      <w:r w:rsidR="005415F8" w:rsidRPr="00E1151B">
        <w:rPr>
          <w:rFonts w:ascii="Times New Roman" w:hAnsi="Times New Roman" w:cs="Times New Roman"/>
          <w:sz w:val="24"/>
          <w:szCs w:val="24"/>
        </w:rPr>
        <w:t>etter from the Refuge Manager to DNR</w:t>
      </w:r>
      <w:del w:id="131" w:author="McCarthy, Nicole" w:date="2019-04-15T09:59:00Z">
        <w:r w:rsidR="005415F8" w:rsidRPr="00E1151B" w:rsidDel="00837541">
          <w:rPr>
            <w:rFonts w:ascii="Times New Roman" w:hAnsi="Times New Roman" w:cs="Times New Roman"/>
            <w:sz w:val="24"/>
            <w:szCs w:val="24"/>
          </w:rPr>
          <w:delText>,</w:delText>
        </w:r>
      </w:del>
      <w:r w:rsidR="005415F8" w:rsidRPr="00E1151B">
        <w:rPr>
          <w:rFonts w:ascii="Times New Roman" w:hAnsi="Times New Roman" w:cs="Times New Roman"/>
          <w:sz w:val="24"/>
          <w:szCs w:val="24"/>
        </w:rPr>
        <w:t xml:space="preserve"> emphasized the importance of the area for wintering and migrating waterfowl. </w:t>
      </w:r>
      <w:ins w:id="132" w:author="McCarthy, Nicole" w:date="2019-04-15T09:59:00Z">
        <w:r w:rsidR="00837541" w:rsidRPr="00E1151B">
          <w:rPr>
            <w:rFonts w:ascii="Times New Roman" w:hAnsi="Times New Roman" w:cs="Times New Roman"/>
            <w:sz w:val="24"/>
            <w:szCs w:val="24"/>
          </w:rPr>
          <w:t xml:space="preserve">The Refuge Manager </w:t>
        </w:r>
      </w:ins>
      <w:del w:id="133" w:author="McCarthy, Nicole" w:date="2019-04-15T09:59:00Z">
        <w:r w:rsidR="00940D0E" w:rsidRPr="00E1151B" w:rsidDel="00837541">
          <w:rPr>
            <w:rFonts w:ascii="Times New Roman" w:hAnsi="Times New Roman" w:cs="Times New Roman"/>
            <w:sz w:val="24"/>
            <w:szCs w:val="24"/>
          </w:rPr>
          <w:delText>R</w:delText>
        </w:r>
      </w:del>
      <w:ins w:id="134" w:author="McCarthy, Nicole" w:date="2019-04-15T09:59:00Z">
        <w:r w:rsidR="00837541" w:rsidRPr="00E1151B">
          <w:rPr>
            <w:rFonts w:ascii="Times New Roman" w:hAnsi="Times New Roman" w:cs="Times New Roman"/>
            <w:sz w:val="24"/>
            <w:szCs w:val="24"/>
          </w:rPr>
          <w:t>r</w:t>
        </w:r>
      </w:ins>
      <w:r w:rsidR="005415F8" w:rsidRPr="00E1151B">
        <w:rPr>
          <w:rFonts w:ascii="Times New Roman" w:hAnsi="Times New Roman" w:cs="Times New Roman"/>
          <w:sz w:val="24"/>
          <w:szCs w:val="24"/>
        </w:rPr>
        <w:t xml:space="preserve">equested a provision that the “oyster operation be conducted in such a manner as to minimize interference with waterfowl and public use.”  </w:t>
      </w:r>
    </w:p>
    <w:p w14:paraId="602C2EB8" w14:textId="3D1942E3" w:rsidR="005415F8" w:rsidRPr="00E1151B" w:rsidRDefault="005415F8">
      <w:pPr>
        <w:spacing w:line="240" w:lineRule="auto"/>
        <w:rPr>
          <w:rFonts w:ascii="Times New Roman" w:hAnsi="Times New Roman" w:cs="Times New Roman"/>
          <w:sz w:val="24"/>
          <w:szCs w:val="24"/>
        </w:rPr>
        <w:pPrChange w:id="135" w:author="McCarthy, Nicole" w:date="2019-04-09T10:11:00Z">
          <w:pPr/>
        </w:pPrChange>
      </w:pPr>
      <w:r w:rsidRPr="00E1151B">
        <w:rPr>
          <w:rFonts w:ascii="Times New Roman" w:hAnsi="Times New Roman" w:cs="Times New Roman"/>
          <w:sz w:val="24"/>
          <w:szCs w:val="24"/>
        </w:rPr>
        <w:lastRenderedPageBreak/>
        <w:t xml:space="preserve">1983: </w:t>
      </w:r>
      <w:ins w:id="136" w:author="McCarthy, Nicole" w:date="2019-04-15T10:00:00Z">
        <w:r w:rsidR="00837541" w:rsidRPr="00E1151B">
          <w:rPr>
            <w:rFonts w:ascii="Times New Roman" w:hAnsi="Times New Roman" w:cs="Times New Roman"/>
            <w:sz w:val="24"/>
            <w:szCs w:val="24"/>
          </w:rPr>
          <w:t xml:space="preserve">A </w:t>
        </w:r>
      </w:ins>
      <w:del w:id="137" w:author="McCarthy, Nicole" w:date="2019-04-15T10:00:00Z">
        <w:r w:rsidRPr="00E1151B" w:rsidDel="00837541">
          <w:rPr>
            <w:rFonts w:ascii="Times New Roman" w:hAnsi="Times New Roman" w:cs="Times New Roman"/>
            <w:sz w:val="24"/>
            <w:szCs w:val="24"/>
          </w:rPr>
          <w:delText>L</w:delText>
        </w:r>
      </w:del>
      <w:ins w:id="138" w:author="McCarthy, Nicole" w:date="2019-04-15T10:00:00Z">
        <w:r w:rsidR="00837541" w:rsidRPr="00E1151B">
          <w:rPr>
            <w:rFonts w:ascii="Times New Roman" w:hAnsi="Times New Roman" w:cs="Times New Roman"/>
            <w:sz w:val="24"/>
            <w:szCs w:val="24"/>
          </w:rPr>
          <w:t>l</w:t>
        </w:r>
      </w:ins>
      <w:r w:rsidRPr="00E1151B">
        <w:rPr>
          <w:rFonts w:ascii="Times New Roman" w:hAnsi="Times New Roman" w:cs="Times New Roman"/>
          <w:sz w:val="24"/>
          <w:szCs w:val="24"/>
        </w:rPr>
        <w:t>etter from Ecological Services Field Supervisor to Clallam County regarding the previous lease held on this location</w:t>
      </w:r>
      <w:del w:id="139" w:author="McCarthy, Nicole" w:date="2019-04-15T10:00:00Z">
        <w:r w:rsidRPr="00E1151B" w:rsidDel="00837541">
          <w:rPr>
            <w:rFonts w:ascii="Times New Roman" w:hAnsi="Times New Roman" w:cs="Times New Roman"/>
            <w:sz w:val="24"/>
            <w:szCs w:val="24"/>
          </w:rPr>
          <w:delText>,</w:delText>
        </w:r>
      </w:del>
      <w:r w:rsidRPr="00E1151B">
        <w:rPr>
          <w:rFonts w:ascii="Times New Roman" w:hAnsi="Times New Roman" w:cs="Times New Roman"/>
          <w:sz w:val="24"/>
          <w:szCs w:val="24"/>
        </w:rPr>
        <w:t xml:space="preserve"> </w:t>
      </w:r>
      <w:proofErr w:type="gramStart"/>
      <w:r w:rsidRPr="00E1151B">
        <w:rPr>
          <w:rFonts w:ascii="Times New Roman" w:hAnsi="Times New Roman" w:cs="Times New Roman"/>
          <w:sz w:val="24"/>
          <w:szCs w:val="24"/>
        </w:rPr>
        <w:t>requested</w:t>
      </w:r>
      <w:proofErr w:type="gramEnd"/>
      <w:r w:rsidRPr="00E1151B">
        <w:rPr>
          <w:rFonts w:ascii="Times New Roman" w:hAnsi="Times New Roman" w:cs="Times New Roman"/>
          <w:sz w:val="24"/>
          <w:szCs w:val="24"/>
        </w:rPr>
        <w:t xml:space="preserve"> “harvest only be allowed May 1</w:t>
      </w:r>
      <w:del w:id="140" w:author="McCarthy, Nicole" w:date="2019-04-15T10:00:00Z">
        <w:r w:rsidRPr="00E1151B" w:rsidDel="00837541">
          <w:rPr>
            <w:rFonts w:ascii="Times New Roman" w:hAnsi="Times New Roman" w:cs="Times New Roman"/>
            <w:sz w:val="24"/>
            <w:szCs w:val="24"/>
          </w:rPr>
          <w:delText xml:space="preserve"> – </w:delText>
        </w:r>
      </w:del>
      <w:ins w:id="141"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September 30 to avoid the greatest waterfowl concentrations</w:t>
      </w:r>
      <w:ins w:id="142" w:author="McCarthy, Nicole" w:date="2019-04-15T10:00:00Z">
        <w:r w:rsidR="00837541" w:rsidRPr="00E1151B">
          <w:rPr>
            <w:rFonts w:ascii="Times New Roman" w:hAnsi="Times New Roman" w:cs="Times New Roman"/>
            <w:sz w:val="24"/>
            <w:szCs w:val="24"/>
          </w:rPr>
          <w:t>.</w:t>
        </w:r>
      </w:ins>
      <w:r w:rsidRPr="00E1151B">
        <w:rPr>
          <w:rFonts w:ascii="Times New Roman" w:hAnsi="Times New Roman" w:cs="Times New Roman"/>
          <w:sz w:val="24"/>
          <w:szCs w:val="24"/>
        </w:rPr>
        <w:t>”</w:t>
      </w:r>
    </w:p>
    <w:p w14:paraId="29491A85" w14:textId="5F0B749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Assertion: </w:t>
      </w:r>
      <w:r w:rsidR="00473826" w:rsidRPr="00E1151B">
        <w:rPr>
          <w:rFonts w:ascii="Times New Roman" w:hAnsi="Times New Roman" w:cs="Times New Roman"/>
          <w:sz w:val="24"/>
          <w:szCs w:val="24"/>
          <w:rPrChange w:id="143" w:author="McCarthy, Nicole" w:date="2019-04-15T13:04:00Z">
            <w:rPr>
              <w:rFonts w:ascii="Times New Roman" w:hAnsi="Times New Roman" w:cs="Times New Roman"/>
              <w:b/>
              <w:sz w:val="24"/>
              <w:szCs w:val="24"/>
            </w:rPr>
          </w:rPrChange>
        </w:rPr>
        <w:t>“</w:t>
      </w:r>
      <w:del w:id="144" w:author="McCarthy, Nicole" w:date="2019-04-15T10:01:00Z">
        <w:r w:rsidR="00D11C4D" w:rsidRPr="00E1151B" w:rsidDel="00837541">
          <w:rPr>
            <w:rFonts w:ascii="Times New Roman" w:hAnsi="Times New Roman" w:cs="Times New Roman"/>
            <w:sz w:val="24"/>
            <w:szCs w:val="24"/>
            <w:rPrChange w:id="145" w:author="McCarthy, Nicole" w:date="2019-04-15T13:04:00Z">
              <w:rPr>
                <w:rFonts w:ascii="Times New Roman" w:hAnsi="Times New Roman" w:cs="Times New Roman"/>
                <w:b/>
                <w:sz w:val="24"/>
                <w:szCs w:val="24"/>
              </w:rPr>
            </w:rPrChange>
          </w:rPr>
          <w:delText>…</w:delText>
        </w:r>
        <w:r w:rsidR="00D13C10" w:rsidRPr="00E1151B" w:rsidDel="00837541">
          <w:rPr>
            <w:rFonts w:ascii="Times New Roman" w:hAnsi="Times New Roman" w:cs="Times New Roman"/>
            <w:sz w:val="24"/>
            <w:szCs w:val="24"/>
          </w:rPr>
          <w:delText>a</w:delText>
        </w:r>
      </w:del>
      <w:ins w:id="146" w:author="McCarthy, Nicole" w:date="2019-04-15T10:01:00Z">
        <w:r w:rsidR="00837541" w:rsidRPr="00E1151B">
          <w:rPr>
            <w:rFonts w:ascii="Times New Roman" w:hAnsi="Times New Roman" w:cs="Times New Roman"/>
            <w:sz w:val="24"/>
            <w:szCs w:val="24"/>
            <w:rPrChange w:id="147" w:author="McCarthy, Nicole" w:date="2019-04-15T13:04:00Z">
              <w:rPr>
                <w:rFonts w:ascii="Times New Roman" w:hAnsi="Times New Roman" w:cs="Times New Roman"/>
                <w:b/>
                <w:sz w:val="24"/>
                <w:szCs w:val="24"/>
              </w:rPr>
            </w:rPrChange>
          </w:rPr>
          <w:t>A</w:t>
        </w:r>
      </w:ins>
      <w:r w:rsidRPr="00E1151B">
        <w:rPr>
          <w:rFonts w:ascii="Times New Roman" w:hAnsi="Times New Roman" w:cs="Times New Roman"/>
          <w:sz w:val="24"/>
          <w:szCs w:val="24"/>
        </w:rPr>
        <w:t>ctivities associated with oyster cultivation are noticeably absent from the 2013 Dungeness Wildlife Comprehensive Conservation Plan</w:t>
      </w:r>
      <w:ins w:id="148" w:author="McCarthy, Nicole" w:date="2019-04-15T10:01:00Z">
        <w:r w:rsidR="00837541" w:rsidRPr="00E1151B">
          <w:rPr>
            <w:rFonts w:ascii="Times New Roman" w:hAnsi="Times New Roman" w:cs="Times New Roman"/>
            <w:sz w:val="24"/>
            <w:szCs w:val="24"/>
          </w:rPr>
          <w:t xml:space="preserve"> [CCP]</w:t>
        </w:r>
      </w:ins>
      <w:r w:rsidR="00D13C10" w:rsidRPr="00E1151B">
        <w:rPr>
          <w:rFonts w:ascii="Times New Roman" w:hAnsi="Times New Roman" w:cs="Times New Roman"/>
          <w:sz w:val="24"/>
          <w:szCs w:val="24"/>
        </w:rPr>
        <w:t>…”</w:t>
      </w:r>
    </w:p>
    <w:p w14:paraId="3A324A06" w14:textId="17BC8A84" w:rsidR="00DD435C" w:rsidRPr="00E1151B" w:rsidRDefault="00DD435C" w:rsidP="001D230C">
      <w:pPr>
        <w:spacing w:line="240" w:lineRule="auto"/>
        <w:rPr>
          <w:rFonts w:ascii="Times New Roman" w:hAnsi="Times New Roman" w:cs="Times New Roman"/>
          <w:b/>
          <w:sz w:val="24"/>
          <w:szCs w:val="24"/>
        </w:rPr>
      </w:pPr>
      <w:r w:rsidRPr="00E1151B">
        <w:rPr>
          <w:rFonts w:ascii="Times New Roman" w:hAnsi="Times New Roman" w:cs="Times New Roman"/>
          <w:b/>
          <w:sz w:val="24"/>
          <w:szCs w:val="24"/>
        </w:rPr>
        <w:t xml:space="preserve">Response: </w:t>
      </w:r>
      <w:r w:rsidRPr="00E1151B">
        <w:rPr>
          <w:rFonts w:ascii="Times New Roman" w:hAnsi="Times New Roman" w:cs="Times New Roman"/>
          <w:sz w:val="24"/>
          <w:szCs w:val="24"/>
        </w:rPr>
        <w:t>The CCP was completed in 2013</w:t>
      </w:r>
      <w:r w:rsidR="00715621" w:rsidRPr="00E1151B">
        <w:rPr>
          <w:rFonts w:ascii="Times New Roman" w:hAnsi="Times New Roman" w:cs="Times New Roman"/>
          <w:sz w:val="24"/>
          <w:szCs w:val="24"/>
        </w:rPr>
        <w:t>. The</w:t>
      </w:r>
      <w:r w:rsidRPr="00E1151B">
        <w:rPr>
          <w:rFonts w:ascii="Times New Roman" w:hAnsi="Times New Roman" w:cs="Times New Roman"/>
          <w:sz w:val="24"/>
          <w:szCs w:val="24"/>
        </w:rPr>
        <w:t xml:space="preserve"> Tribe did not begin discussion</w:t>
      </w:r>
      <w:r w:rsidR="008D3770" w:rsidRPr="00E1151B">
        <w:rPr>
          <w:rFonts w:ascii="Times New Roman" w:hAnsi="Times New Roman" w:cs="Times New Roman"/>
          <w:sz w:val="24"/>
          <w:szCs w:val="24"/>
        </w:rPr>
        <w:t>s</w:t>
      </w:r>
      <w:r w:rsidRPr="00E1151B">
        <w:rPr>
          <w:rFonts w:ascii="Times New Roman" w:hAnsi="Times New Roman" w:cs="Times New Roman"/>
          <w:sz w:val="24"/>
          <w:szCs w:val="24"/>
        </w:rPr>
        <w:t xml:space="preserve"> related to </w:t>
      </w:r>
      <w:r w:rsidRPr="002C6D8A">
        <w:rPr>
          <w:rFonts w:ascii="Times New Roman" w:hAnsi="Times New Roman" w:cs="Times New Roman"/>
          <w:sz w:val="24"/>
          <w:szCs w:val="24"/>
          <w:highlight w:val="yellow"/>
          <w:rPrChange w:id="149" w:author="Thomas, Sue" w:date="2019-04-17T13:21:00Z">
            <w:rPr>
              <w:rFonts w:ascii="Times New Roman" w:hAnsi="Times New Roman" w:cs="Times New Roman"/>
              <w:sz w:val="24"/>
              <w:szCs w:val="24"/>
            </w:rPr>
          </w:rPrChange>
        </w:rPr>
        <w:t xml:space="preserve">permitting </w:t>
      </w:r>
      <w:commentRangeStart w:id="150"/>
      <w:r w:rsidRPr="002C6D8A">
        <w:rPr>
          <w:rFonts w:ascii="Times New Roman" w:hAnsi="Times New Roman" w:cs="Times New Roman"/>
          <w:sz w:val="24"/>
          <w:szCs w:val="24"/>
          <w:highlight w:val="yellow"/>
          <w:rPrChange w:id="151" w:author="Thomas, Sue" w:date="2019-04-17T13:21:00Z">
            <w:rPr>
              <w:rFonts w:ascii="Times New Roman" w:hAnsi="Times New Roman" w:cs="Times New Roman"/>
              <w:sz w:val="24"/>
              <w:szCs w:val="24"/>
            </w:rPr>
          </w:rPrChange>
        </w:rPr>
        <w:t>this most recent activity until 2015</w:t>
      </w:r>
      <w:commentRangeEnd w:id="150"/>
      <w:r w:rsidR="00837541" w:rsidRPr="002C6D8A">
        <w:rPr>
          <w:rStyle w:val="CommentReference"/>
          <w:sz w:val="24"/>
          <w:szCs w:val="24"/>
          <w:highlight w:val="yellow"/>
          <w:rPrChange w:id="152" w:author="Thomas, Sue" w:date="2019-04-17T13:21:00Z">
            <w:rPr>
              <w:rStyle w:val="CommentReference"/>
            </w:rPr>
          </w:rPrChange>
        </w:rPr>
        <w:commentReference w:id="150"/>
      </w:r>
      <w:r w:rsidRPr="002C6D8A">
        <w:rPr>
          <w:rFonts w:ascii="Times New Roman" w:hAnsi="Times New Roman" w:cs="Times New Roman"/>
          <w:sz w:val="24"/>
          <w:szCs w:val="24"/>
          <w:highlight w:val="yellow"/>
          <w:rPrChange w:id="153" w:author="Thomas, Sue" w:date="2019-04-17T13:21:00Z">
            <w:rPr>
              <w:rFonts w:ascii="Times New Roman" w:hAnsi="Times New Roman" w:cs="Times New Roman"/>
              <w:sz w:val="24"/>
              <w:szCs w:val="24"/>
            </w:rPr>
          </w:rPrChange>
        </w:rPr>
        <w:t>. Th</w:t>
      </w:r>
      <w:r w:rsidRPr="00E1151B">
        <w:rPr>
          <w:rFonts w:ascii="Times New Roman" w:hAnsi="Times New Roman" w:cs="Times New Roman"/>
          <w:sz w:val="24"/>
          <w:szCs w:val="24"/>
        </w:rPr>
        <w:t>e CCP discusses management acti</w:t>
      </w:r>
      <w:r w:rsidR="00715621" w:rsidRPr="00E1151B">
        <w:rPr>
          <w:rFonts w:ascii="Times New Roman" w:hAnsi="Times New Roman" w:cs="Times New Roman"/>
          <w:sz w:val="24"/>
          <w:szCs w:val="24"/>
        </w:rPr>
        <w:t>ons to be taken by the Refuge. S</w:t>
      </w:r>
      <w:r w:rsidRPr="00E1151B">
        <w:rPr>
          <w:rFonts w:ascii="Times New Roman" w:hAnsi="Times New Roman" w:cs="Times New Roman"/>
          <w:sz w:val="24"/>
          <w:szCs w:val="24"/>
        </w:rPr>
        <w:t xml:space="preserve">ince authorization </w:t>
      </w:r>
      <w:r w:rsidRPr="002C6D8A">
        <w:rPr>
          <w:rFonts w:ascii="Times New Roman" w:hAnsi="Times New Roman" w:cs="Times New Roman"/>
          <w:sz w:val="24"/>
          <w:szCs w:val="24"/>
          <w:highlight w:val="yellow"/>
          <w:rPrChange w:id="154" w:author="Thomas, Sue" w:date="2019-04-17T13:21:00Z">
            <w:rPr>
              <w:rFonts w:ascii="Times New Roman" w:hAnsi="Times New Roman" w:cs="Times New Roman"/>
              <w:sz w:val="24"/>
              <w:szCs w:val="24"/>
            </w:rPr>
          </w:rPrChange>
        </w:rPr>
        <w:t xml:space="preserve">of </w:t>
      </w:r>
      <w:commentRangeStart w:id="155"/>
      <w:commentRangeStart w:id="156"/>
      <w:r w:rsidRPr="002C6D8A">
        <w:rPr>
          <w:rFonts w:ascii="Times New Roman" w:hAnsi="Times New Roman" w:cs="Times New Roman"/>
          <w:sz w:val="24"/>
          <w:szCs w:val="24"/>
          <w:highlight w:val="yellow"/>
          <w:rPrChange w:id="157" w:author="Thomas, Sue" w:date="2019-04-17T13:21:00Z">
            <w:rPr>
              <w:rFonts w:ascii="Times New Roman" w:hAnsi="Times New Roman" w:cs="Times New Roman"/>
              <w:sz w:val="24"/>
              <w:szCs w:val="24"/>
            </w:rPr>
          </w:rPrChange>
        </w:rPr>
        <w:t>this activity</w:t>
      </w:r>
      <w:commentRangeEnd w:id="155"/>
      <w:r w:rsidR="00837541" w:rsidRPr="002C6D8A">
        <w:rPr>
          <w:rStyle w:val="CommentReference"/>
          <w:sz w:val="24"/>
          <w:szCs w:val="24"/>
          <w:highlight w:val="yellow"/>
          <w:rPrChange w:id="158" w:author="Thomas, Sue" w:date="2019-04-17T13:21:00Z">
            <w:rPr>
              <w:rStyle w:val="CommentReference"/>
            </w:rPr>
          </w:rPrChange>
        </w:rPr>
        <w:commentReference w:id="155"/>
      </w:r>
      <w:commentRangeEnd w:id="156"/>
      <w:r w:rsidR="002C6D8A">
        <w:rPr>
          <w:rStyle w:val="CommentReference"/>
        </w:rPr>
        <w:commentReference w:id="156"/>
      </w:r>
      <w:r w:rsidRPr="002C6D8A">
        <w:rPr>
          <w:rFonts w:ascii="Times New Roman" w:hAnsi="Times New Roman" w:cs="Times New Roman"/>
          <w:sz w:val="24"/>
          <w:szCs w:val="24"/>
          <w:highlight w:val="yellow"/>
          <w:rPrChange w:id="159" w:author="Thomas, Sue" w:date="2019-04-17T13:21:00Z">
            <w:rPr>
              <w:rFonts w:ascii="Times New Roman" w:hAnsi="Times New Roman" w:cs="Times New Roman"/>
              <w:sz w:val="24"/>
              <w:szCs w:val="24"/>
            </w:rPr>
          </w:rPrChange>
        </w:rPr>
        <w:t xml:space="preserve"> is</w:t>
      </w:r>
      <w:r w:rsidRPr="00E1151B">
        <w:rPr>
          <w:rFonts w:ascii="Times New Roman" w:hAnsi="Times New Roman" w:cs="Times New Roman"/>
          <w:sz w:val="24"/>
          <w:szCs w:val="24"/>
        </w:rPr>
        <w:t xml:space="preserve"> not within the jurisdiction of the Refuge</w:t>
      </w:r>
      <w:r w:rsidR="00DA5CBB" w:rsidRPr="00E1151B">
        <w:rPr>
          <w:rFonts w:ascii="Times New Roman" w:hAnsi="Times New Roman" w:cs="Times New Roman"/>
          <w:sz w:val="24"/>
          <w:szCs w:val="24"/>
        </w:rPr>
        <w:t xml:space="preserve"> and was not actively occurring or proposed,</w:t>
      </w:r>
      <w:r w:rsidRPr="00E1151B">
        <w:rPr>
          <w:rFonts w:ascii="Times New Roman" w:hAnsi="Times New Roman" w:cs="Times New Roman"/>
          <w:sz w:val="24"/>
          <w:szCs w:val="24"/>
        </w:rPr>
        <w:t xml:space="preserve"> it </w:t>
      </w:r>
      <w:r w:rsidR="00715621" w:rsidRPr="00E1151B">
        <w:rPr>
          <w:rFonts w:ascii="Times New Roman" w:hAnsi="Times New Roman" w:cs="Times New Roman"/>
          <w:sz w:val="24"/>
          <w:szCs w:val="24"/>
        </w:rPr>
        <w:t>would</w:t>
      </w:r>
      <w:r w:rsidRPr="00E1151B">
        <w:rPr>
          <w:rFonts w:ascii="Times New Roman" w:hAnsi="Times New Roman" w:cs="Times New Roman"/>
          <w:sz w:val="24"/>
          <w:szCs w:val="24"/>
        </w:rPr>
        <w:t xml:space="preserve"> not </w:t>
      </w:r>
      <w:r w:rsidR="00715621" w:rsidRPr="00E1151B">
        <w:rPr>
          <w:rFonts w:ascii="Times New Roman" w:hAnsi="Times New Roman" w:cs="Times New Roman"/>
          <w:sz w:val="24"/>
          <w:szCs w:val="24"/>
        </w:rPr>
        <w:t xml:space="preserve">be a discussion point for </w:t>
      </w:r>
      <w:r w:rsidRPr="00E1151B">
        <w:rPr>
          <w:rFonts w:ascii="Times New Roman" w:hAnsi="Times New Roman" w:cs="Times New Roman"/>
          <w:sz w:val="24"/>
          <w:szCs w:val="24"/>
        </w:rPr>
        <w:t>the CCP.</w:t>
      </w:r>
      <w:r w:rsidR="00DE6A21" w:rsidRPr="00E1151B">
        <w:rPr>
          <w:rFonts w:ascii="Times New Roman" w:hAnsi="Times New Roman" w:cs="Times New Roman"/>
          <w:sz w:val="24"/>
          <w:szCs w:val="24"/>
        </w:rPr>
        <w:t xml:space="preserve"> </w:t>
      </w:r>
      <w:r w:rsidR="00DA5CBB" w:rsidRPr="00E1151B">
        <w:rPr>
          <w:rFonts w:ascii="Times New Roman" w:hAnsi="Times New Roman" w:cs="Times New Roman"/>
          <w:sz w:val="24"/>
          <w:szCs w:val="24"/>
        </w:rPr>
        <w:t>Clallam County, U</w:t>
      </w:r>
      <w:ins w:id="160"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S</w:t>
      </w:r>
      <w:ins w:id="161" w:author="McCarthy, Nicole" w:date="2019-04-15T10:06:00Z">
        <w:r w:rsidR="00837541" w:rsidRPr="00E1151B">
          <w:rPr>
            <w:rFonts w:ascii="Times New Roman" w:hAnsi="Times New Roman" w:cs="Times New Roman"/>
            <w:sz w:val="24"/>
            <w:szCs w:val="24"/>
          </w:rPr>
          <w:t>.</w:t>
        </w:r>
      </w:ins>
      <w:r w:rsidR="00DA5CBB" w:rsidRPr="00E1151B">
        <w:rPr>
          <w:rFonts w:ascii="Times New Roman" w:hAnsi="Times New Roman" w:cs="Times New Roman"/>
          <w:sz w:val="24"/>
          <w:szCs w:val="24"/>
        </w:rPr>
        <w:t xml:space="preserve"> Army Corps of Engineers (ACE) and Washington State Department of Ecology (Ecology) are the permitting agencies for this action. The Refuge has provided comments </w:t>
      </w:r>
      <w:r w:rsidR="006F0B50" w:rsidRPr="00E1151B">
        <w:rPr>
          <w:rFonts w:ascii="Times New Roman" w:hAnsi="Times New Roman" w:cs="Times New Roman"/>
          <w:sz w:val="24"/>
          <w:szCs w:val="24"/>
        </w:rPr>
        <w:t xml:space="preserve">relating to Refuge impacts </w:t>
      </w:r>
      <w:r w:rsidR="00DA5CBB" w:rsidRPr="00E1151B">
        <w:rPr>
          <w:rFonts w:ascii="Times New Roman" w:hAnsi="Times New Roman" w:cs="Times New Roman"/>
          <w:sz w:val="24"/>
          <w:szCs w:val="24"/>
        </w:rPr>
        <w:t>during formal comment periods</w:t>
      </w:r>
      <w:r w:rsidR="006F0B50" w:rsidRPr="00E1151B">
        <w:rPr>
          <w:rFonts w:ascii="Times New Roman" w:hAnsi="Times New Roman" w:cs="Times New Roman"/>
          <w:sz w:val="24"/>
          <w:szCs w:val="24"/>
        </w:rPr>
        <w:t xml:space="preserve"> in response </w:t>
      </w:r>
      <w:r w:rsidR="003C7747" w:rsidRPr="00E1151B">
        <w:rPr>
          <w:rFonts w:ascii="Times New Roman" w:hAnsi="Times New Roman" w:cs="Times New Roman"/>
          <w:sz w:val="24"/>
          <w:szCs w:val="24"/>
        </w:rPr>
        <w:t xml:space="preserve">to </w:t>
      </w:r>
      <w:r w:rsidR="00DA5CBB" w:rsidRPr="00E1151B">
        <w:rPr>
          <w:rFonts w:ascii="Times New Roman" w:hAnsi="Times New Roman" w:cs="Times New Roman"/>
          <w:sz w:val="24"/>
          <w:szCs w:val="24"/>
        </w:rPr>
        <w:t>Notices of Application</w:t>
      </w:r>
      <w:r w:rsidR="006F0B50" w:rsidRPr="00E1151B">
        <w:rPr>
          <w:rFonts w:ascii="Times New Roman" w:hAnsi="Times New Roman" w:cs="Times New Roman"/>
          <w:sz w:val="24"/>
          <w:szCs w:val="24"/>
        </w:rPr>
        <w:t xml:space="preserve"> received</w:t>
      </w:r>
      <w:r w:rsidR="00DA5CBB" w:rsidRPr="00E1151B">
        <w:rPr>
          <w:rFonts w:ascii="Times New Roman" w:hAnsi="Times New Roman" w:cs="Times New Roman"/>
          <w:sz w:val="24"/>
          <w:szCs w:val="24"/>
        </w:rPr>
        <w:t xml:space="preserve"> from the permitting agencies.</w:t>
      </w:r>
    </w:p>
    <w:p w14:paraId="374851DF" w14:textId="61070011" w:rsidR="00DD435C"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Assertion: </w:t>
      </w:r>
      <w:r w:rsidR="00D13C10" w:rsidRPr="00E1151B">
        <w:rPr>
          <w:rFonts w:ascii="Times New Roman" w:hAnsi="Times New Roman" w:cs="Times New Roman"/>
          <w:b/>
          <w:sz w:val="24"/>
          <w:szCs w:val="24"/>
        </w:rPr>
        <w:t>“</w:t>
      </w:r>
      <w:r w:rsidRPr="00E1151B">
        <w:rPr>
          <w:rFonts w:ascii="Times New Roman" w:hAnsi="Times New Roman" w:cs="Times New Roman"/>
          <w:sz w:val="24"/>
          <w:szCs w:val="24"/>
        </w:rPr>
        <w:t>Th</w:t>
      </w:r>
      <w:r w:rsidR="00D13C10" w:rsidRPr="00E1151B">
        <w:rPr>
          <w:rFonts w:ascii="Times New Roman" w:hAnsi="Times New Roman" w:cs="Times New Roman"/>
          <w:sz w:val="24"/>
          <w:szCs w:val="24"/>
        </w:rPr>
        <w:t>is exemplifies the poor communication, and hence relationship, that USFWS staff has had with the Tribe on this matter.”</w:t>
      </w:r>
    </w:p>
    <w:p w14:paraId="310860BA" w14:textId="55CCAA24" w:rsidR="009B2CF1" w:rsidRPr="00E1151B" w:rsidRDefault="00DD435C" w:rsidP="001D230C">
      <w:pPr>
        <w:spacing w:line="240" w:lineRule="auto"/>
        <w:rPr>
          <w:rFonts w:ascii="Times New Roman" w:hAnsi="Times New Roman" w:cs="Times New Roman"/>
          <w:sz w:val="24"/>
          <w:szCs w:val="24"/>
        </w:rPr>
      </w:pPr>
      <w:r w:rsidRPr="00E1151B">
        <w:rPr>
          <w:rFonts w:ascii="Times New Roman" w:hAnsi="Times New Roman" w:cs="Times New Roman"/>
          <w:b/>
          <w:sz w:val="24"/>
          <w:szCs w:val="24"/>
        </w:rPr>
        <w:t xml:space="preserve">Response: </w:t>
      </w:r>
      <w:r w:rsidR="00E85E71" w:rsidRPr="00E1151B">
        <w:rPr>
          <w:rFonts w:ascii="Times New Roman" w:hAnsi="Times New Roman" w:cs="Times New Roman"/>
          <w:sz w:val="24"/>
          <w:szCs w:val="24"/>
        </w:rPr>
        <w:t xml:space="preserve">In 2015, the Tribe </w:t>
      </w:r>
      <w:r w:rsidR="00E85E71" w:rsidRPr="002C6D8A">
        <w:rPr>
          <w:rFonts w:ascii="Times New Roman" w:hAnsi="Times New Roman" w:cs="Times New Roman"/>
          <w:sz w:val="24"/>
          <w:szCs w:val="24"/>
          <w:highlight w:val="yellow"/>
          <w:rPrChange w:id="162" w:author="Thomas, Sue" w:date="2019-04-17T13:21:00Z">
            <w:rPr>
              <w:rFonts w:ascii="Times New Roman" w:hAnsi="Times New Roman" w:cs="Times New Roman"/>
              <w:sz w:val="24"/>
              <w:szCs w:val="24"/>
            </w:rPr>
          </w:rPrChange>
        </w:rPr>
        <w:t xml:space="preserve">informally </w:t>
      </w:r>
      <w:commentRangeStart w:id="163"/>
      <w:commentRangeStart w:id="164"/>
      <w:r w:rsidR="00E468E3" w:rsidRPr="002C6D8A">
        <w:rPr>
          <w:rFonts w:ascii="Times New Roman" w:hAnsi="Times New Roman" w:cs="Times New Roman"/>
          <w:sz w:val="24"/>
          <w:szCs w:val="24"/>
          <w:highlight w:val="yellow"/>
          <w:rPrChange w:id="165" w:author="Thomas, Sue" w:date="2019-04-17T13:21:00Z">
            <w:rPr>
              <w:rFonts w:ascii="Times New Roman" w:hAnsi="Times New Roman" w:cs="Times New Roman"/>
              <w:sz w:val="24"/>
              <w:szCs w:val="24"/>
            </w:rPr>
          </w:rPrChange>
        </w:rPr>
        <w:t>stated their desire</w:t>
      </w:r>
      <w:commentRangeEnd w:id="163"/>
      <w:r w:rsidR="00987DD3" w:rsidRPr="002C6D8A">
        <w:rPr>
          <w:rStyle w:val="CommentReference"/>
          <w:sz w:val="24"/>
          <w:szCs w:val="24"/>
          <w:highlight w:val="yellow"/>
          <w:rPrChange w:id="166" w:author="Thomas, Sue" w:date="2019-04-17T13:21:00Z">
            <w:rPr>
              <w:rStyle w:val="CommentReference"/>
              <w:sz w:val="24"/>
              <w:szCs w:val="24"/>
            </w:rPr>
          </w:rPrChange>
        </w:rPr>
        <w:commentReference w:id="163"/>
      </w:r>
      <w:commentRangeEnd w:id="164"/>
      <w:r w:rsidR="002C6D8A">
        <w:rPr>
          <w:rStyle w:val="CommentReference"/>
        </w:rPr>
        <w:commentReference w:id="164"/>
      </w:r>
      <w:r w:rsidR="00E468E3" w:rsidRPr="002C6D8A">
        <w:rPr>
          <w:rFonts w:ascii="Times New Roman" w:hAnsi="Times New Roman" w:cs="Times New Roman"/>
          <w:sz w:val="24"/>
          <w:szCs w:val="24"/>
          <w:highlight w:val="yellow"/>
          <w:rPrChange w:id="167" w:author="Thomas, Sue" w:date="2019-04-17T13:21:00Z">
            <w:rPr>
              <w:rFonts w:ascii="Times New Roman" w:hAnsi="Times New Roman" w:cs="Times New Roman"/>
              <w:sz w:val="24"/>
              <w:szCs w:val="24"/>
            </w:rPr>
          </w:rPrChange>
        </w:rPr>
        <w:t xml:space="preserve"> to r</w:t>
      </w:r>
      <w:r w:rsidR="00E468E3" w:rsidRPr="00E1151B">
        <w:rPr>
          <w:rFonts w:ascii="Times New Roman" w:hAnsi="Times New Roman" w:cs="Times New Roman"/>
          <w:sz w:val="24"/>
          <w:szCs w:val="24"/>
        </w:rPr>
        <w:t>e-establish oyster aquaculture on this site</w:t>
      </w:r>
      <w:del w:id="168" w:author="McCarthy, Nicole" w:date="2019-04-09T10:09:00Z">
        <w:r w:rsidR="00E468E3" w:rsidRPr="00E1151B" w:rsidDel="004C107B">
          <w:rPr>
            <w:rFonts w:ascii="Times New Roman" w:hAnsi="Times New Roman" w:cs="Times New Roman"/>
            <w:sz w:val="24"/>
            <w:szCs w:val="24"/>
          </w:rPr>
          <w:delText xml:space="preserve">. </w:delText>
        </w:r>
      </w:del>
      <w:del w:id="169" w:author="McCarthy, Nicole" w:date="2019-04-09T09:51:00Z">
        <w:r w:rsidR="00E468E3" w:rsidRPr="00E1151B" w:rsidDel="00CE1119">
          <w:rPr>
            <w:rFonts w:ascii="Times New Roman" w:hAnsi="Times New Roman" w:cs="Times New Roman"/>
            <w:sz w:val="24"/>
            <w:szCs w:val="24"/>
          </w:rPr>
          <w:delText xml:space="preserve"> </w:delText>
        </w:r>
      </w:del>
      <w:ins w:id="170" w:author="McCarthy, Nicole" w:date="2019-04-09T10:09:00Z">
        <w:r w:rsidR="004C107B" w:rsidRPr="00E1151B">
          <w:rPr>
            <w:rFonts w:ascii="Times New Roman" w:hAnsi="Times New Roman" w:cs="Times New Roman"/>
            <w:sz w:val="24"/>
            <w:szCs w:val="24"/>
          </w:rPr>
          <w:t xml:space="preserve">. </w:t>
        </w:r>
      </w:ins>
      <w:r w:rsidR="00E468E3" w:rsidRPr="00E1151B">
        <w:rPr>
          <w:rFonts w:ascii="Times New Roman" w:hAnsi="Times New Roman" w:cs="Times New Roman"/>
          <w:sz w:val="24"/>
          <w:szCs w:val="24"/>
        </w:rPr>
        <w:t>Since that time,</w:t>
      </w:r>
      <w:ins w:id="171" w:author="McCarthy, Nicole" w:date="2019-04-09T09:51:00Z">
        <w:r w:rsidR="00CE1119" w:rsidRPr="00E1151B">
          <w:rPr>
            <w:rFonts w:ascii="Times New Roman" w:hAnsi="Times New Roman" w:cs="Times New Roman"/>
            <w:sz w:val="24"/>
            <w:szCs w:val="24"/>
          </w:rPr>
          <w:t xml:space="preserve"> </w:t>
        </w:r>
      </w:ins>
      <w:del w:id="172" w:author="Thomas, Sue" w:date="2019-04-17T13:30:00Z">
        <w:r w:rsidRPr="00E1151B" w:rsidDel="00DD5652">
          <w:rPr>
            <w:rFonts w:ascii="Times New Roman" w:hAnsi="Times New Roman" w:cs="Times New Roman"/>
            <w:sz w:val="24"/>
            <w:szCs w:val="24"/>
          </w:rPr>
          <w:delText>Refuge</w:delText>
        </w:r>
        <w:r w:rsidR="00E468E3" w:rsidRPr="00E1151B" w:rsidDel="00DD5652">
          <w:rPr>
            <w:rFonts w:ascii="Times New Roman" w:hAnsi="Times New Roman" w:cs="Times New Roman"/>
            <w:sz w:val="24"/>
            <w:szCs w:val="24"/>
          </w:rPr>
          <w:delText xml:space="preserve"> and </w:delText>
        </w:r>
      </w:del>
      <w:del w:id="173" w:author="McCarthy, Nicole" w:date="2019-04-09T10:13:00Z">
        <w:r w:rsidR="00E468E3" w:rsidRPr="00E1151B" w:rsidDel="004C107B">
          <w:rPr>
            <w:rFonts w:ascii="Times New Roman" w:hAnsi="Times New Roman" w:cs="Times New Roman"/>
            <w:sz w:val="24"/>
            <w:szCs w:val="24"/>
          </w:rPr>
          <w:delText xml:space="preserve">FWS </w:delText>
        </w:r>
      </w:del>
      <w:ins w:id="174" w:author="McCarthy, Nicole" w:date="2019-04-09T10:13:00Z">
        <w:r w:rsidR="004C107B" w:rsidRPr="00E1151B">
          <w:rPr>
            <w:rFonts w:ascii="Times New Roman" w:hAnsi="Times New Roman" w:cs="Times New Roman"/>
            <w:sz w:val="24"/>
            <w:szCs w:val="24"/>
          </w:rPr>
          <w:t xml:space="preserve">Service </w:t>
        </w:r>
      </w:ins>
      <w:r w:rsidR="00E468E3" w:rsidRPr="00E1151B">
        <w:rPr>
          <w:rFonts w:ascii="Times New Roman" w:hAnsi="Times New Roman" w:cs="Times New Roman"/>
          <w:sz w:val="24"/>
          <w:szCs w:val="24"/>
        </w:rPr>
        <w:t>staff have</w:t>
      </w:r>
      <w:r w:rsidR="007A142C" w:rsidRPr="00E1151B">
        <w:rPr>
          <w:rFonts w:ascii="Times New Roman" w:hAnsi="Times New Roman" w:cs="Times New Roman"/>
          <w:sz w:val="24"/>
          <w:szCs w:val="24"/>
        </w:rPr>
        <w:t xml:space="preserve"> </w:t>
      </w:r>
      <w:r w:rsidR="007A142C" w:rsidRPr="002C6D8A">
        <w:rPr>
          <w:rFonts w:ascii="Times New Roman" w:hAnsi="Times New Roman" w:cs="Times New Roman"/>
          <w:sz w:val="24"/>
          <w:szCs w:val="24"/>
          <w:highlight w:val="yellow"/>
          <w:rPrChange w:id="175" w:author="Thomas, Sue" w:date="2019-04-17T13:22:00Z">
            <w:rPr>
              <w:rFonts w:ascii="Times New Roman" w:hAnsi="Times New Roman" w:cs="Times New Roman"/>
              <w:sz w:val="24"/>
              <w:szCs w:val="24"/>
            </w:rPr>
          </w:rPrChange>
        </w:rPr>
        <w:t xml:space="preserve">led </w:t>
      </w:r>
      <w:commentRangeStart w:id="176"/>
      <w:commentRangeStart w:id="177"/>
      <w:r w:rsidR="007A142C" w:rsidRPr="002C6D8A">
        <w:rPr>
          <w:rFonts w:ascii="Times New Roman" w:hAnsi="Times New Roman" w:cs="Times New Roman"/>
          <w:sz w:val="24"/>
          <w:szCs w:val="24"/>
          <w:highlight w:val="yellow"/>
          <w:rPrChange w:id="178" w:author="Thomas, Sue" w:date="2019-04-17T13:22:00Z">
            <w:rPr>
              <w:rFonts w:ascii="Times New Roman" w:hAnsi="Times New Roman" w:cs="Times New Roman"/>
              <w:sz w:val="24"/>
              <w:szCs w:val="24"/>
            </w:rPr>
          </w:rPrChange>
        </w:rPr>
        <w:t>joint</w:t>
      </w:r>
      <w:commentRangeEnd w:id="176"/>
      <w:r w:rsidR="00987DD3" w:rsidRPr="002C6D8A">
        <w:rPr>
          <w:rStyle w:val="CommentReference"/>
          <w:sz w:val="24"/>
          <w:szCs w:val="24"/>
          <w:highlight w:val="yellow"/>
          <w:rPrChange w:id="179" w:author="Thomas, Sue" w:date="2019-04-17T13:22:00Z">
            <w:rPr>
              <w:rStyle w:val="CommentReference"/>
            </w:rPr>
          </w:rPrChange>
        </w:rPr>
        <w:commentReference w:id="176"/>
      </w:r>
      <w:commentRangeEnd w:id="177"/>
      <w:r w:rsidR="002C6D8A">
        <w:rPr>
          <w:rStyle w:val="CommentReference"/>
        </w:rPr>
        <w:commentReference w:id="177"/>
      </w:r>
      <w:r w:rsidR="007A142C" w:rsidRPr="002C6D8A">
        <w:rPr>
          <w:rFonts w:ascii="Times New Roman" w:hAnsi="Times New Roman" w:cs="Times New Roman"/>
          <w:sz w:val="24"/>
          <w:szCs w:val="24"/>
          <w:highlight w:val="yellow"/>
          <w:rPrChange w:id="180" w:author="Thomas, Sue" w:date="2019-04-17T13:22:00Z">
            <w:rPr>
              <w:rFonts w:ascii="Times New Roman" w:hAnsi="Times New Roman" w:cs="Times New Roman"/>
              <w:sz w:val="24"/>
              <w:szCs w:val="24"/>
            </w:rPr>
          </w:rPrChange>
        </w:rPr>
        <w:t xml:space="preserve"> eelgrass</w:t>
      </w:r>
      <w:r w:rsidR="007A142C" w:rsidRPr="00E1151B">
        <w:rPr>
          <w:rFonts w:ascii="Times New Roman" w:hAnsi="Times New Roman" w:cs="Times New Roman"/>
          <w:sz w:val="24"/>
          <w:szCs w:val="24"/>
        </w:rPr>
        <w:t xml:space="preserve"> surveys</w:t>
      </w:r>
      <w:ins w:id="181" w:author="McCarthy, Nicole" w:date="2019-04-15T11:22:00Z">
        <w:r w:rsidR="00987DD3" w:rsidRPr="00E1151B">
          <w:rPr>
            <w:rFonts w:ascii="Times New Roman" w:hAnsi="Times New Roman" w:cs="Times New Roman"/>
            <w:sz w:val="24"/>
            <w:szCs w:val="24"/>
          </w:rPr>
          <w:t xml:space="preserve"> with the Tribe</w:t>
        </w:r>
      </w:ins>
      <w:r w:rsidR="007A142C" w:rsidRPr="00E1151B">
        <w:rPr>
          <w:rFonts w:ascii="Times New Roman" w:hAnsi="Times New Roman" w:cs="Times New Roman"/>
          <w:sz w:val="24"/>
          <w:szCs w:val="24"/>
        </w:rPr>
        <w:t>, attended an on-site visit, and</w:t>
      </w:r>
      <w:r w:rsidR="00CB6A87" w:rsidRPr="00E1151B">
        <w:rPr>
          <w:rFonts w:ascii="Times New Roman" w:hAnsi="Times New Roman" w:cs="Times New Roman"/>
          <w:sz w:val="24"/>
          <w:szCs w:val="24"/>
        </w:rPr>
        <w:t xml:space="preserve"> met with the </w:t>
      </w:r>
      <w:r w:rsidR="00E85E71" w:rsidRPr="00E1151B">
        <w:rPr>
          <w:rFonts w:ascii="Times New Roman" w:hAnsi="Times New Roman" w:cs="Times New Roman"/>
          <w:sz w:val="24"/>
          <w:szCs w:val="24"/>
        </w:rPr>
        <w:t xml:space="preserve">Tribe </w:t>
      </w:r>
      <w:r w:rsidR="009B2CF1" w:rsidRPr="00E1151B">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7A1FBDCF"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w:t>
      </w:r>
      <w:del w:id="182" w:author="McCarthy, Nicole" w:date="2019-04-15T11:20:00Z">
        <w:r w:rsidR="00D11C4D" w:rsidDel="00987DD3">
          <w:rPr>
            <w:rFonts w:ascii="Times New Roman" w:hAnsi="Times New Roman" w:cs="Times New Roman"/>
            <w:sz w:val="24"/>
            <w:szCs w:val="24"/>
          </w:rPr>
          <w:delText>USFWS R1</w:delText>
        </w:r>
      </w:del>
      <w:proofErr w:type="spellStart"/>
      <w:ins w:id="183" w:author="McCarthy, Nicole" w:date="2019-04-15T11:20:00Z">
        <w:r w:rsidR="00987DD3">
          <w:rPr>
            <w:rFonts w:ascii="Times New Roman" w:hAnsi="Times New Roman" w:cs="Times New Roman"/>
            <w:sz w:val="24"/>
            <w:szCs w:val="24"/>
          </w:rPr>
          <w:t>R1</w:t>
        </w:r>
        <w:proofErr w:type="spellEnd"/>
        <w:r w:rsidR="00987DD3">
          <w:rPr>
            <w:rFonts w:ascii="Times New Roman" w:hAnsi="Times New Roman" w:cs="Times New Roman"/>
            <w:sz w:val="24"/>
            <w:szCs w:val="24"/>
          </w:rPr>
          <w:t xml:space="preserve"> Service</w:t>
        </w:r>
      </w:ins>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1827C97E" w:rsidR="009B2CF1" w:rsidRDefault="009B2CF1"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w:t>
      </w:r>
      <w:del w:id="184" w:author="McCarthy, Nicole" w:date="2019-04-15T11:21:00Z">
        <w:r w:rsidR="00D11C4D" w:rsidDel="00987DD3">
          <w:rPr>
            <w:rFonts w:ascii="Times New Roman" w:hAnsi="Times New Roman" w:cs="Times New Roman"/>
            <w:sz w:val="24"/>
            <w:szCs w:val="24"/>
          </w:rPr>
          <w:delText xml:space="preserve">USFWS </w:delText>
        </w:r>
      </w:del>
      <w:r w:rsidR="00D11C4D">
        <w:rPr>
          <w:rFonts w:ascii="Times New Roman" w:hAnsi="Times New Roman" w:cs="Times New Roman"/>
          <w:sz w:val="24"/>
          <w:szCs w:val="24"/>
        </w:rPr>
        <w:t xml:space="preserve">R1 </w:t>
      </w:r>
      <w:ins w:id="185"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115C1D4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xml:space="preserve">), </w:t>
      </w:r>
      <w:del w:id="186" w:author="McCarthy, Nicole" w:date="2019-04-15T11:21:00Z">
        <w:r w:rsidR="00D11C4D" w:rsidDel="00987DD3">
          <w:rPr>
            <w:rFonts w:ascii="Times New Roman" w:hAnsi="Times New Roman" w:cs="Times New Roman"/>
            <w:sz w:val="24"/>
            <w:szCs w:val="24"/>
          </w:rPr>
          <w:delText xml:space="preserve">USFWS </w:delText>
        </w:r>
      </w:del>
      <w:ins w:id="187" w:author="McCarthy, Nicole" w:date="2019-04-15T11:21:00Z">
        <w:r w:rsidR="00987DD3">
          <w:rPr>
            <w:rFonts w:ascii="Times New Roman" w:hAnsi="Times New Roman" w:cs="Times New Roman"/>
            <w:sz w:val="24"/>
            <w:szCs w:val="24"/>
          </w:rPr>
          <w:t xml:space="preserve">Service </w:t>
        </w:r>
      </w:ins>
      <w:r w:rsidR="00D11C4D">
        <w:rPr>
          <w:rFonts w:ascii="Times New Roman" w:hAnsi="Times New Roman" w:cs="Times New Roman"/>
          <w:sz w:val="24"/>
          <w:szCs w:val="24"/>
        </w:rPr>
        <w:t>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18BB171F"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w:t>
      </w:r>
      <w:ins w:id="188"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and Chris Columbus)</w:t>
      </w:r>
    </w:p>
    <w:p w14:paraId="7E68DA7B" w14:textId="6E1CB2E9" w:rsidR="007A142C"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w:t>
      </w:r>
      <w:ins w:id="189" w:author="McCarthy, Nicole" w:date="2019-04-15T11:22:00Z">
        <w:r w:rsidR="00987DD3">
          <w:rPr>
            <w:rFonts w:ascii="Times New Roman" w:hAnsi="Times New Roman" w:cs="Times New Roman"/>
            <w:sz w:val="24"/>
            <w:szCs w:val="24"/>
          </w:rPr>
          <w:t>,</w:t>
        </w:r>
      </w:ins>
      <w:r>
        <w:rPr>
          <w:rFonts w:ascii="Times New Roman" w:hAnsi="Times New Roman" w:cs="Times New Roman"/>
          <w:sz w:val="24"/>
          <w:szCs w:val="24"/>
        </w:rPr>
        <w:t xml:space="preserve"> Chris Columbus)</w:t>
      </w:r>
    </w:p>
    <w:p w14:paraId="5D1970C9" w14:textId="2A7F468F" w:rsidR="007A142C" w:rsidRPr="00FB6991" w:rsidRDefault="007A142C"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104ED9AB" w:rsidR="006C6044" w:rsidRDefault="006C6044"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del w:id="190" w:author="McCarthy, Nicole" w:date="2019-04-15T11:23:00Z">
        <w:r w:rsidR="00D11C4D" w:rsidDel="00987DD3">
          <w:rPr>
            <w:rFonts w:ascii="Times New Roman" w:hAnsi="Times New Roman" w:cs="Times New Roman"/>
            <w:sz w:val="24"/>
            <w:szCs w:val="24"/>
          </w:rPr>
          <w:delText>(</w:delText>
        </w:r>
      </w:del>
      <w:r>
        <w:rPr>
          <w:rFonts w:ascii="Times New Roman" w:hAnsi="Times New Roman" w:cs="Times New Roman"/>
          <w:sz w:val="24"/>
          <w:szCs w:val="24"/>
        </w:rPr>
        <w:t xml:space="preserve">Staff </w:t>
      </w:r>
      <w:ins w:id="191" w:author="McCarthy, Nicole" w:date="2019-04-15T11:23:00Z">
        <w:r w:rsidR="00987DD3">
          <w:rPr>
            <w:rFonts w:ascii="Times New Roman" w:hAnsi="Times New Roman" w:cs="Times New Roman"/>
            <w:sz w:val="24"/>
            <w:szCs w:val="24"/>
          </w:rPr>
          <w:t>(</w:t>
        </w:r>
      </w:ins>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w:t>
      </w:r>
      <w:ins w:id="192" w:author="McCarthy, Nicole" w:date="2019-04-15T11:23:00Z">
        <w:r w:rsidR="00987DD3">
          <w:rPr>
            <w:rFonts w:ascii="Times New Roman" w:hAnsi="Times New Roman" w:cs="Times New Roman"/>
            <w:sz w:val="24"/>
            <w:szCs w:val="24"/>
          </w:rPr>
          <w:t>,</w:t>
        </w:r>
      </w:ins>
      <w:r w:rsidR="00D11C4D">
        <w:rPr>
          <w:rFonts w:ascii="Times New Roman" w:hAnsi="Times New Roman" w:cs="Times New Roman"/>
          <w:sz w:val="24"/>
          <w:szCs w:val="24"/>
        </w:rPr>
        <w:t xml:space="preserve">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910B1D">
      <w:pPr>
        <w:pStyle w:val="ListParagraph"/>
        <w:numPr>
          <w:ilvl w:val="0"/>
          <w:numId w:val="5"/>
        </w:numPr>
        <w:spacing w:after="120" w:line="240" w:lineRule="auto"/>
        <w:ind w:left="792"/>
        <w:contextualSpacing w:val="0"/>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Additionally, the Refuge edited and re-submitted its most recent comment to ACE after receiving feedback from Tribal Staff</w:t>
      </w:r>
      <w:del w:id="193" w:author="McCarthy, Nicole" w:date="2019-04-09T10:09:00Z">
        <w:r w:rsidDel="004C107B">
          <w:rPr>
            <w:rFonts w:ascii="Times New Roman" w:hAnsi="Times New Roman" w:cs="Times New Roman"/>
            <w:sz w:val="24"/>
            <w:szCs w:val="24"/>
          </w:rPr>
          <w:delText xml:space="preserve">.  </w:delText>
        </w:r>
      </w:del>
      <w:ins w:id="194"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0F1D3591"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195"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196" w:author="McCarthy, Nicole" w:date="2019-04-09T10:09:00Z">
        <w:r w:rsidR="00194318" w:rsidDel="004C107B">
          <w:rPr>
            <w:rFonts w:ascii="Times New Roman" w:hAnsi="Times New Roman" w:cs="Times New Roman"/>
            <w:sz w:val="24"/>
            <w:szCs w:val="24"/>
          </w:rPr>
          <w:delText xml:space="preserve">. </w:delText>
        </w:r>
      </w:del>
      <w:del w:id="197" w:author="McCarthy, Nicole" w:date="2019-04-09T09:52:00Z">
        <w:r w:rsidR="00194318" w:rsidDel="00CE1119">
          <w:rPr>
            <w:rFonts w:ascii="Times New Roman" w:hAnsi="Times New Roman" w:cs="Times New Roman"/>
            <w:sz w:val="24"/>
            <w:szCs w:val="24"/>
          </w:rPr>
          <w:delText xml:space="preserve"> </w:delText>
        </w:r>
      </w:del>
      <w:ins w:id="198"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199"/>
      <w:r w:rsidR="00194318">
        <w:rPr>
          <w:rFonts w:ascii="Times New Roman" w:hAnsi="Times New Roman" w:cs="Times New Roman"/>
          <w:sz w:val="24"/>
          <w:szCs w:val="24"/>
        </w:rPr>
        <w:t>specific</w:t>
      </w:r>
      <w:ins w:id="200" w:author="Thomas, Sue" w:date="2019-04-10T12:08:00Z">
        <w:r w:rsidR="00AA4B60">
          <w:rPr>
            <w:rFonts w:ascii="Times New Roman" w:hAnsi="Times New Roman" w:cs="Times New Roman"/>
            <w:sz w:val="24"/>
            <w:szCs w:val="24"/>
          </w:rPr>
          <w:t xml:space="preserve"> information on access requested by the Service of the Tribe</w:t>
        </w:r>
      </w:ins>
      <w:ins w:id="201" w:author="McCarthy, Nicole" w:date="2019-04-15T13:50:00Z">
        <w:r w:rsidR="004565E2">
          <w:rPr>
            <w:rFonts w:ascii="Times New Roman" w:hAnsi="Times New Roman" w:cs="Times New Roman"/>
            <w:sz w:val="24"/>
            <w:szCs w:val="24"/>
          </w:rPr>
          <w:t xml:space="preserve"> </w:t>
        </w:r>
      </w:ins>
      <w:del w:id="202" w:author="Thomas, Sue" w:date="2019-04-10T12:08:00Z">
        <w:r w:rsidR="00194318" w:rsidDel="00AA4B60">
          <w:rPr>
            <w:rFonts w:ascii="Times New Roman" w:hAnsi="Times New Roman" w:cs="Times New Roman"/>
            <w:sz w:val="24"/>
            <w:szCs w:val="24"/>
          </w:rPr>
          <w:delText>ity requested</w:delText>
        </w:r>
      </w:del>
      <w:commentRangeEnd w:id="199"/>
      <w:r w:rsidR="00CE1119">
        <w:rPr>
          <w:rStyle w:val="CommentReference"/>
        </w:rPr>
        <w:commentReference w:id="199"/>
      </w:r>
      <w:del w:id="203"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204" w:author="McCarthy, Nicole" w:date="2019-04-09T10:09:00Z">
        <w:r w:rsidR="00F13787" w:rsidDel="004C107B">
          <w:rPr>
            <w:rFonts w:ascii="Times New Roman" w:hAnsi="Times New Roman" w:cs="Times New Roman"/>
            <w:sz w:val="24"/>
            <w:szCs w:val="24"/>
          </w:rPr>
          <w:delText xml:space="preserve">.  </w:delText>
        </w:r>
      </w:del>
      <w:ins w:id="205" w:author="McCarthy, Nicole" w:date="2019-04-09T10:09:00Z">
        <w:r w:rsidR="004C107B">
          <w:rPr>
            <w:rFonts w:ascii="Times New Roman" w:hAnsi="Times New Roman" w:cs="Times New Roman"/>
            <w:sz w:val="24"/>
            <w:szCs w:val="24"/>
          </w:rPr>
          <w:t xml:space="preserve">. </w:t>
        </w:r>
      </w:ins>
      <w:commentRangeStart w:id="206"/>
      <w:r w:rsidR="00194318">
        <w:rPr>
          <w:rFonts w:ascii="Times New Roman" w:hAnsi="Times New Roman" w:cs="Times New Roman"/>
          <w:sz w:val="24"/>
          <w:szCs w:val="24"/>
        </w:rPr>
        <w:t xml:space="preserve">The confusing, changing and wide-ranging information </w:t>
      </w:r>
      <w:ins w:id="207"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regarding frequency of access, the number of individuals needed to manage all aspects of the aquaculture operation</w:t>
      </w:r>
      <w:ins w:id="208" w:author="McCarthy, Nicole" w:date="2019-04-15T13:50:00Z">
        <w:r w:rsidR="004565E2">
          <w:rPr>
            <w:rFonts w:ascii="Times New Roman" w:hAnsi="Times New Roman" w:cs="Times New Roman"/>
            <w:sz w:val="24"/>
            <w:szCs w:val="24"/>
          </w:rPr>
          <w:t>,</w:t>
        </w:r>
      </w:ins>
      <w:r w:rsidR="00194318">
        <w:rPr>
          <w:rFonts w:ascii="Times New Roman" w:hAnsi="Times New Roman" w:cs="Times New Roman"/>
          <w:sz w:val="24"/>
          <w:szCs w:val="24"/>
        </w:rPr>
        <w:t xml:space="preserve">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del w:id="209" w:author="McCarthy, Nicole" w:date="2019-04-15T13:50:00Z">
        <w:r w:rsidR="004509EF" w:rsidDel="004565E2">
          <w:rPr>
            <w:rFonts w:ascii="Times New Roman" w:hAnsi="Times New Roman" w:cs="Times New Roman"/>
            <w:sz w:val="24"/>
            <w:szCs w:val="24"/>
          </w:rPr>
          <w:delText>,</w:delText>
        </w:r>
      </w:del>
      <w:commentRangeEnd w:id="206"/>
      <w:r w:rsidR="00CE1119">
        <w:rPr>
          <w:rStyle w:val="CommentReference"/>
        </w:rPr>
        <w:commentReference w:id="206"/>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946C8E3" w:rsidR="00AF77A9" w:rsidRPr="00FB6991" w:rsidRDefault="00AF77A9" w:rsidP="00910B1D">
      <w:pPr>
        <w:pStyle w:val="ListParagraph"/>
        <w:numPr>
          <w:ilvl w:val="1"/>
          <w:numId w:val="9"/>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4</w:t>
      </w:r>
      <w:del w:id="210" w:author="McCarthy, Nicole" w:date="2019-04-15T13:51:00Z">
        <w:r w:rsidRPr="00FB6991" w:rsidDel="004565E2">
          <w:rPr>
            <w:rFonts w:ascii="Times New Roman" w:hAnsi="Times New Roman" w:cs="Times New Roman"/>
            <w:sz w:val="24"/>
            <w:szCs w:val="24"/>
          </w:rPr>
          <w:delText>-</w:delText>
        </w:r>
      </w:del>
      <w:ins w:id="211" w:author="McCarthy, Nicole" w:date="2019-04-15T13:51:00Z">
        <w:r w:rsidR="004565E2">
          <w:rPr>
            <w:rFonts w:ascii="Times New Roman" w:hAnsi="Times New Roman" w:cs="Times New Roman"/>
            <w:sz w:val="24"/>
            <w:szCs w:val="24"/>
          </w:rPr>
          <w:t>–</w:t>
        </w:r>
      </w:ins>
      <w:r w:rsidRPr="00FB6991">
        <w:rPr>
          <w:rFonts w:ascii="Times New Roman" w:hAnsi="Times New Roman" w:cs="Times New Roman"/>
          <w:sz w:val="24"/>
          <w:szCs w:val="24"/>
        </w:rPr>
        <w:t>15 people up to 90 days /year working on the farm site during low tides.</w:t>
      </w:r>
    </w:p>
    <w:p w14:paraId="18BD4672" w14:textId="7324BEF4" w:rsidR="00AF77A9" w:rsidRPr="00FB6991" w:rsidRDefault="00AF77A9" w:rsidP="00910B1D">
      <w:pPr>
        <w:pStyle w:val="ListParagraph"/>
        <w:numPr>
          <w:ilvl w:val="0"/>
          <w:numId w:val="9"/>
        </w:numPr>
        <w:spacing w:after="120" w:line="240" w:lineRule="auto"/>
        <w:contextualSpacing w:val="0"/>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910B1D">
      <w:pPr>
        <w:spacing w:after="12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212"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213">
          <w:tblGrid>
            <w:gridCol w:w="1410"/>
            <w:gridCol w:w="1466"/>
            <w:gridCol w:w="2077"/>
            <w:gridCol w:w="987"/>
            <w:gridCol w:w="1170"/>
            <w:gridCol w:w="2250"/>
          </w:tblGrid>
        </w:tblGridChange>
      </w:tblGrid>
      <w:tr w:rsidR="00DB6D70" w:rsidRPr="006F5A55" w14:paraId="7B06E59D" w14:textId="77777777" w:rsidTr="004C107B">
        <w:trPr>
          <w:trHeight w:val="1075"/>
          <w:trPrChange w:id="214" w:author="McCarthy, Nicole" w:date="2019-04-09T10:13:00Z">
            <w:trPr>
              <w:trHeight w:val="1075"/>
            </w:trPr>
          </w:trPrChange>
        </w:trPr>
        <w:tc>
          <w:tcPr>
            <w:tcW w:w="1410" w:type="dxa"/>
            <w:tcPrChange w:id="215"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216"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217"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218"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219"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220"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4C107B">
        <w:trPr>
          <w:trHeight w:val="278"/>
          <w:trPrChange w:id="221" w:author="McCarthy, Nicole" w:date="2019-04-09T10:13:00Z">
            <w:trPr>
              <w:trHeight w:val="278"/>
            </w:trPr>
          </w:trPrChange>
        </w:trPr>
        <w:tc>
          <w:tcPr>
            <w:tcW w:w="1410" w:type="dxa"/>
            <w:tcPrChange w:id="222"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223"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24"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225"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26"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27"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228" w:author="McCarthy, Nicole" w:date="2019-04-09T10:13:00Z">
            <w:trPr>
              <w:trHeight w:val="268"/>
            </w:trPr>
          </w:trPrChange>
        </w:trPr>
        <w:tc>
          <w:tcPr>
            <w:tcW w:w="1410" w:type="dxa"/>
            <w:tcPrChange w:id="229"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230"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231"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232"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233"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234"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235" w:author="McCarthy, Nicole" w:date="2019-04-09T10:13:00Z">
            <w:trPr>
              <w:trHeight w:val="314"/>
            </w:trPr>
          </w:trPrChange>
        </w:trPr>
        <w:tc>
          <w:tcPr>
            <w:tcW w:w="1410" w:type="dxa"/>
            <w:tcPrChange w:id="236"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237"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238"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239"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240"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241"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3FB8A199" w:rsidR="009C66FB" w:rsidRDefault="001C477B">
      <w:pPr>
        <w:spacing w:after="120" w:line="240" w:lineRule="auto"/>
        <w:rPr>
          <w:rFonts w:ascii="Times New Roman" w:hAnsi="Times New Roman" w:cs="Times New Roman"/>
          <w:sz w:val="24"/>
          <w:szCs w:val="24"/>
        </w:rPr>
        <w:pPrChange w:id="242" w:author="McCarthy, Nicole" w:date="2019-04-15T13:52:00Z">
          <w:pPr>
            <w:spacing w:after="0" w:line="240" w:lineRule="auto"/>
          </w:pPr>
        </w:pPrChange>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w:t>
      </w:r>
      <w:ins w:id="243" w:author="McCarthy, Nicole" w:date="2019-04-15T13:51:00Z">
        <w:r w:rsidR="004565E2">
          <w:rPr>
            <w:rFonts w:ascii="Times New Roman" w:hAnsi="Times New Roman" w:cs="Times New Roman"/>
            <w:sz w:val="24"/>
            <w:szCs w:val="24"/>
          </w:rPr>
          <w:t xml:space="preserve">for </w:t>
        </w:r>
      </w:ins>
      <w:r w:rsidR="007A142C">
        <w:rPr>
          <w:rFonts w:ascii="Times New Roman" w:hAnsi="Times New Roman" w:cs="Times New Roman"/>
          <w:sz w:val="24"/>
          <w:szCs w:val="24"/>
        </w:rPr>
        <w:t>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244" w:author="McCarthy, Nicole" w:date="2019-04-09T10:09:00Z">
        <w:r w:rsidDel="004C107B">
          <w:rPr>
            <w:rFonts w:ascii="Times New Roman" w:hAnsi="Times New Roman" w:cs="Times New Roman"/>
            <w:sz w:val="24"/>
            <w:szCs w:val="24"/>
          </w:rPr>
          <w:delText xml:space="preserve">.  </w:delText>
        </w:r>
      </w:del>
      <w:ins w:id="245"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w:t>
      </w:r>
      <w:del w:id="246" w:author="McCarthy, Nicole" w:date="2019-04-15T13:51:00Z">
        <w:r w:rsidDel="004565E2">
          <w:rPr>
            <w:rFonts w:ascii="Times New Roman" w:hAnsi="Times New Roman" w:cs="Times New Roman"/>
            <w:sz w:val="24"/>
            <w:szCs w:val="24"/>
          </w:rPr>
          <w:delText xml:space="preserve">on </w:delText>
        </w:r>
      </w:del>
      <w:ins w:id="247" w:author="McCarthy, Nicole" w:date="2019-04-15T13:51:00Z">
        <w:r w:rsidR="004565E2">
          <w:rPr>
            <w:rFonts w:ascii="Times New Roman" w:hAnsi="Times New Roman" w:cs="Times New Roman"/>
            <w:sz w:val="24"/>
            <w:szCs w:val="24"/>
          </w:rPr>
          <w:t>on-</w:t>
        </w:r>
      </w:ins>
      <w:r>
        <w:rPr>
          <w:rFonts w:ascii="Times New Roman" w:hAnsi="Times New Roman" w:cs="Times New Roman"/>
          <w:sz w:val="24"/>
          <w:szCs w:val="24"/>
        </w:rPr>
        <w:t xml:space="preserve">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755BBB4D"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w:t>
      </w:r>
      <w:del w:id="248" w:author="McCarthy, Nicole" w:date="2019-04-15T13:52:00Z">
        <w:r w:rsidRPr="00FB6991" w:rsidDel="004565E2">
          <w:rPr>
            <w:rFonts w:ascii="Times New Roman" w:hAnsi="Times New Roman" w:cs="Times New Roman"/>
            <w:sz w:val="24"/>
            <w:szCs w:val="24"/>
          </w:rPr>
          <w:delText>-</w:delText>
        </w:r>
      </w:del>
      <w:ins w:id="249" w:author="McCarthy, Nicole" w:date="2019-04-15T13:52: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There is no mention of setup, or what activities are included in maintenance (e.g.</w:t>
      </w:r>
      <w:ins w:id="250" w:author="McCarthy, Nicole" w:date="2019-04-15T13:52:00Z">
        <w:r w:rsidR="004565E2">
          <w:rPr>
            <w:rFonts w:ascii="Times New Roman" w:hAnsi="Times New Roman" w:cs="Times New Roman"/>
            <w:sz w:val="24"/>
            <w:szCs w:val="24"/>
          </w:rPr>
          <w:t>,</w:t>
        </w:r>
      </w:ins>
      <w:r w:rsidR="001C477B" w:rsidRPr="00FB6991">
        <w:rPr>
          <w:rFonts w:ascii="Times New Roman" w:hAnsi="Times New Roman" w:cs="Times New Roman"/>
          <w:sz w:val="24"/>
          <w:szCs w:val="24"/>
        </w:rPr>
        <w:t xml:space="preserve">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 xml:space="preserve">. </w:t>
      </w:r>
    </w:p>
    <w:p w14:paraId="53B11686" w14:textId="362305D7" w:rsidR="007A142C" w:rsidRPr="00FB6991" w:rsidRDefault="007A142C" w:rsidP="00910B1D">
      <w:pPr>
        <w:pStyle w:val="ListParagraph"/>
        <w:numPr>
          <w:ilvl w:val="1"/>
          <w:numId w:val="10"/>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2DC11EDB"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w:t>
      </w:r>
      <w:ins w:id="251" w:author="McCarthy, Nicole" w:date="2019-04-15T13:53:00Z">
        <w:r w:rsidR="004565E2">
          <w:rPr>
            <w:rFonts w:ascii="Times New Roman" w:hAnsi="Times New Roman" w:cs="Times New Roman"/>
            <w:sz w:val="24"/>
            <w:szCs w:val="24"/>
          </w:rPr>
          <w:t>,</w:t>
        </w:r>
      </w:ins>
      <w:r w:rsidRPr="009D6F01">
        <w:rPr>
          <w:rFonts w:ascii="Times New Roman" w:hAnsi="Times New Roman" w:cs="Times New Roman"/>
          <w:sz w:val="24"/>
          <w:szCs w:val="24"/>
        </w:rPr>
        <w:t xml:space="preserve"> Jamestown S’Klallam Public Forum Presentation</w:t>
      </w:r>
    </w:p>
    <w:p w14:paraId="144B11C6" w14:textId="7332DB10"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3</w:t>
      </w:r>
      <w:del w:id="252" w:author="McCarthy, Nicole" w:date="2019-04-15T13:53:00Z">
        <w:r w:rsidDel="004565E2">
          <w:rPr>
            <w:rFonts w:ascii="Times New Roman" w:hAnsi="Times New Roman" w:cs="Times New Roman"/>
            <w:sz w:val="24"/>
            <w:szCs w:val="24"/>
          </w:rPr>
          <w:delText>-</w:delText>
        </w:r>
      </w:del>
      <w:ins w:id="253" w:author="McCarthy, Nicole" w:date="2019-04-15T13:53:00Z">
        <w:r w:rsidR="004565E2">
          <w:rPr>
            <w:rFonts w:ascii="Times New Roman" w:hAnsi="Times New Roman" w:cs="Times New Roman"/>
            <w:sz w:val="24"/>
            <w:szCs w:val="24"/>
          </w:rPr>
          <w:t>–</w:t>
        </w:r>
      </w:ins>
      <w:r>
        <w:rPr>
          <w:rFonts w:ascii="Times New Roman" w:hAnsi="Times New Roman" w:cs="Times New Roman"/>
          <w:sz w:val="24"/>
          <w:szCs w:val="24"/>
        </w:rPr>
        <w:t xml:space="preserve">6 people, </w:t>
      </w:r>
      <w:r w:rsidRPr="001D6861">
        <w:rPr>
          <w:rFonts w:ascii="Times New Roman" w:hAnsi="Times New Roman" w:cs="Times New Roman"/>
          <w:sz w:val="24"/>
          <w:szCs w:val="24"/>
        </w:rPr>
        <w:t>once a week</w:t>
      </w:r>
    </w:p>
    <w:p w14:paraId="48376E13" w14:textId="4AE924FB" w:rsidR="005F2B73" w:rsidRDefault="00E65F6D" w:rsidP="00910B1D">
      <w:pPr>
        <w:pStyle w:val="ListParagraph"/>
        <w:numPr>
          <w:ilvl w:val="1"/>
          <w:numId w:val="10"/>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27EE7D55"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February 28, 2019</w:t>
      </w:r>
      <w:ins w:id="254"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ACE</w:t>
      </w:r>
      <w:r w:rsidR="0003006E" w:rsidRPr="00FB6991">
        <w:rPr>
          <w:rFonts w:ascii="Times New Roman" w:hAnsi="Times New Roman" w:cs="Times New Roman"/>
          <w:sz w:val="24"/>
          <w:szCs w:val="24"/>
        </w:rPr>
        <w:t xml:space="preserve"> &amp; Ecology</w:t>
      </w:r>
    </w:p>
    <w:p w14:paraId="62E601F7" w14:textId="57F4A1CE" w:rsidR="004509EF" w:rsidRPr="00FB6991" w:rsidRDefault="004509EF" w:rsidP="00910B1D">
      <w:pPr>
        <w:pStyle w:val="ListParagraph"/>
        <w:numPr>
          <w:ilvl w:val="0"/>
          <w:numId w:val="10"/>
        </w:numPr>
        <w:spacing w:after="120" w:line="240" w:lineRule="auto"/>
        <w:contextualSpacing w:val="0"/>
        <w:rPr>
          <w:rFonts w:ascii="Times New Roman" w:hAnsi="Times New Roman" w:cs="Times New Roman"/>
          <w:sz w:val="24"/>
          <w:szCs w:val="24"/>
        </w:rPr>
      </w:pPr>
      <w:r w:rsidRPr="00FB6991">
        <w:rPr>
          <w:rFonts w:ascii="Times New Roman" w:hAnsi="Times New Roman" w:cs="Times New Roman"/>
          <w:sz w:val="24"/>
          <w:szCs w:val="24"/>
        </w:rPr>
        <w:t>March 5, 2019</w:t>
      </w:r>
      <w:ins w:id="255" w:author="McCarthy, Nicole" w:date="2019-04-15T13:53:00Z">
        <w:r w:rsidR="004565E2">
          <w:rPr>
            <w:rFonts w:ascii="Times New Roman" w:hAnsi="Times New Roman" w:cs="Times New Roman"/>
            <w:sz w:val="24"/>
            <w:szCs w:val="24"/>
          </w:rPr>
          <w:t>,</w:t>
        </w:r>
      </w:ins>
      <w:r w:rsidRPr="00FB6991">
        <w:rPr>
          <w:rFonts w:ascii="Times New Roman" w:hAnsi="Times New Roman" w:cs="Times New Roman"/>
          <w:sz w:val="24"/>
          <w:szCs w:val="24"/>
        </w:rPr>
        <w:t xml:space="preserve">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256"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257" w:author="McCarthy, Nicole" w:date="2019-04-09T10:09:00Z">
        <w:r w:rsidR="008A6505" w:rsidDel="004C107B">
          <w:rPr>
            <w:rFonts w:ascii="Times New Roman" w:hAnsi="Times New Roman" w:cs="Times New Roman"/>
            <w:sz w:val="24"/>
            <w:szCs w:val="24"/>
          </w:rPr>
          <w:delText xml:space="preserve">.  </w:delText>
        </w:r>
      </w:del>
      <w:ins w:id="258"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3DF31D9C"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w:t>
      </w:r>
      <w:ins w:id="259" w:author="McCarthy, Nicole" w:date="2019-04-15T12:46:00Z">
        <w:r w:rsidR="00762821">
          <w:rPr>
            <w:rFonts w:ascii="Times New Roman" w:hAnsi="Times New Roman" w:cs="Times New Roman"/>
            <w:sz w:val="24"/>
            <w:szCs w:val="24"/>
          </w:rPr>
          <w:t>’</w:t>
        </w:r>
      </w:ins>
      <w:r>
        <w:rPr>
          <w:rFonts w:ascii="Times New Roman" w:hAnsi="Times New Roman" w:cs="Times New Roman"/>
          <w:sz w:val="24"/>
          <w:szCs w:val="24"/>
        </w:rPr>
        <w:t>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260" w:author="Thomas, Sue" w:date="2019-04-10T12:39:00Z">
        <w:r w:rsidR="000E5FDA">
          <w:rPr>
            <w:rFonts w:ascii="Times New Roman" w:hAnsi="Times New Roman" w:cs="Times New Roman"/>
            <w:sz w:val="24"/>
            <w:szCs w:val="24"/>
          </w:rPr>
          <w:t>r</w:t>
        </w:r>
      </w:ins>
      <w:del w:id="261"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del w:id="262" w:author="McCarthy, Nicole" w:date="2019-04-15T12:46:00Z">
        <w:r w:rsidR="00983513" w:rsidDel="00762821">
          <w:rPr>
            <w:rFonts w:ascii="Times New Roman" w:hAnsi="Times New Roman" w:cs="Times New Roman"/>
            <w:sz w:val="24"/>
            <w:szCs w:val="24"/>
          </w:rPr>
          <w:delText xml:space="preserve"> </w:delText>
        </w:r>
      </w:del>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on </w:t>
      </w:r>
      <w:del w:id="263" w:author="McCarthy, Nicole" w:date="2019-04-15T12:46:00Z">
        <w:r w:rsidR="0021586A" w:rsidDel="00762821">
          <w:rPr>
            <w:rFonts w:ascii="Times New Roman" w:hAnsi="Times New Roman" w:cs="Times New Roman"/>
            <w:sz w:val="24"/>
            <w:szCs w:val="24"/>
          </w:rPr>
          <w:delText xml:space="preserve"> </w:delText>
        </w:r>
      </w:del>
      <w:r>
        <w:rPr>
          <w:rFonts w:ascii="Times New Roman" w:hAnsi="Times New Roman" w:cs="Times New Roman"/>
          <w:sz w:val="24"/>
          <w:szCs w:val="24"/>
        </w:rPr>
        <w:t xml:space="preserve">outdated information (instead of </w:t>
      </w:r>
      <w:del w:id="264" w:author="McCarthy, Nicole" w:date="2019-04-15T12:46:00Z">
        <w:r w:rsidDel="00762821">
          <w:rPr>
            <w:rFonts w:ascii="Times New Roman" w:hAnsi="Times New Roman" w:cs="Times New Roman"/>
            <w:sz w:val="24"/>
            <w:szCs w:val="24"/>
          </w:rPr>
          <w:delText>refuge</w:delText>
        </w:r>
      </w:del>
      <w:ins w:id="265" w:author="McCarthy, Nicole" w:date="2019-04-15T12:46:00Z">
        <w:r w:rsidR="00762821">
          <w:rPr>
            <w:rFonts w:ascii="Times New Roman" w:hAnsi="Times New Roman" w:cs="Times New Roman"/>
            <w:sz w:val="24"/>
            <w:szCs w:val="24"/>
          </w:rPr>
          <w:t>Refuge</w:t>
        </w:r>
      </w:ins>
      <w:r>
        <w:rPr>
          <w:rFonts w:ascii="Times New Roman" w:hAnsi="Times New Roman" w:cs="Times New Roman"/>
          <w:sz w:val="24"/>
          <w:szCs w:val="24"/>
        </w:rPr>
        <w:t>-specific wildlife use data),</w:t>
      </w:r>
      <w:r w:rsidR="0021586A">
        <w:rPr>
          <w:rFonts w:ascii="Times New Roman" w:hAnsi="Times New Roman" w:cs="Times New Roman"/>
          <w:sz w:val="24"/>
          <w:szCs w:val="24"/>
        </w:rPr>
        <w:t xml:space="preserve"> invalid comparisons, mischaracterizations</w:t>
      </w:r>
      <w:ins w:id="266" w:author="McCarthy, Nicole" w:date="2019-04-15T12:46:00Z">
        <w:r w:rsidR="00762821">
          <w:rPr>
            <w:rFonts w:ascii="Times New Roman" w:hAnsi="Times New Roman" w:cs="Times New Roman"/>
            <w:sz w:val="24"/>
            <w:szCs w:val="24"/>
          </w:rPr>
          <w:t>,</w:t>
        </w:r>
      </w:ins>
      <w:r w:rsidR="0021586A">
        <w:rPr>
          <w:rFonts w:ascii="Times New Roman" w:hAnsi="Times New Roman" w:cs="Times New Roman"/>
          <w:sz w:val="24"/>
          <w:szCs w:val="24"/>
        </w:rPr>
        <w:t xml:space="preserve"> and factual errors</w:t>
      </w:r>
      <w:del w:id="267" w:author="McCarthy, Nicole" w:date="2019-04-15T12:46:00Z">
        <w:r w:rsidR="0021586A" w:rsidDel="00762821">
          <w:rPr>
            <w:rFonts w:ascii="Times New Roman" w:hAnsi="Times New Roman" w:cs="Times New Roman"/>
            <w:sz w:val="24"/>
            <w:szCs w:val="24"/>
          </w:rPr>
          <w:delText xml:space="preserve">; </w:delText>
        </w:r>
      </w:del>
      <w:ins w:id="268" w:author="McCarthy, Nicole" w:date="2019-04-15T12:46:00Z">
        <w:r w:rsidR="00762821">
          <w:rPr>
            <w:rFonts w:ascii="Times New Roman" w:hAnsi="Times New Roman" w:cs="Times New Roman"/>
            <w:sz w:val="24"/>
            <w:szCs w:val="24"/>
          </w:rPr>
          <w:t xml:space="preserve">, </w:t>
        </w:r>
      </w:ins>
      <w:r w:rsidR="0021586A">
        <w:rPr>
          <w:rFonts w:ascii="Times New Roman" w:hAnsi="Times New Roman" w:cs="Times New Roman"/>
          <w:sz w:val="24"/>
          <w:szCs w:val="24"/>
        </w:rPr>
        <w:t>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269"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1448839A" w:rsidR="0021586A" w:rsidRPr="00B51EF0" w:rsidRDefault="000A7944"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del w:id="270" w:author="McCarthy, Nicole" w:date="2019-04-15T12:47:00Z">
        <w:r w:rsidRPr="00AA7F19" w:rsidDel="00762821">
          <w:rPr>
            <w:rFonts w:ascii="Times New Roman" w:hAnsi="Times New Roman" w:cs="Times New Roman"/>
            <w:sz w:val="24"/>
            <w:szCs w:val="24"/>
            <w:shd w:val="clear" w:color="auto" w:fill="FDE9D9" w:themeFill="accent6" w:themeFillTint="33"/>
          </w:rPr>
          <w:delText xml:space="preserve"> </w:delText>
        </w:r>
      </w:del>
      <w:r w:rsidR="0021586A" w:rsidRPr="00B51EF0">
        <w:rPr>
          <w:rFonts w:ascii="Times New Roman" w:hAnsi="Times New Roman" w:cs="Times New Roman"/>
          <w:sz w:val="24"/>
          <w:szCs w:val="24"/>
        </w:rPr>
        <w:t>The project area is managed with a public use closure for</w:t>
      </w:r>
      <w:del w:id="271" w:author="McCarthy, Nicole" w:date="2019-04-15T12:47:00Z">
        <w:r w:rsidR="0021586A" w:rsidRPr="00B51EF0" w:rsidDel="00762821">
          <w:rPr>
            <w:rFonts w:ascii="Times New Roman" w:hAnsi="Times New Roman" w:cs="Times New Roman"/>
            <w:sz w:val="24"/>
            <w:szCs w:val="24"/>
          </w:rPr>
          <w:delText xml:space="preserve"> 9</w:delText>
        </w:r>
      </w:del>
      <w:ins w:id="272" w:author="McCarthy, Nicole" w:date="2019-04-15T12:47:00Z">
        <w:r w:rsidR="00762821">
          <w:rPr>
            <w:rFonts w:ascii="Times New Roman" w:hAnsi="Times New Roman" w:cs="Times New Roman"/>
            <w:sz w:val="24"/>
            <w:szCs w:val="24"/>
          </w:rPr>
          <w:t xml:space="preserve"> nine</w:t>
        </w:r>
      </w:ins>
      <w:r w:rsidR="0021586A" w:rsidRPr="00B51EF0">
        <w:rPr>
          <w:rFonts w:ascii="Times New Roman" w:hAnsi="Times New Roman" w:cs="Times New Roman"/>
          <w:sz w:val="24"/>
          <w:szCs w:val="24"/>
        </w:rPr>
        <w:t xml:space="preserve"> months during the highest use period for wildlife</w:t>
      </w:r>
      <w:del w:id="273" w:author="McCarthy, Nicole" w:date="2019-04-09T10:09:00Z">
        <w:r w:rsidR="0021586A" w:rsidRPr="00B51EF0" w:rsidDel="004C107B">
          <w:rPr>
            <w:rFonts w:ascii="Times New Roman" w:hAnsi="Times New Roman" w:cs="Times New Roman"/>
            <w:sz w:val="24"/>
            <w:szCs w:val="24"/>
          </w:rPr>
          <w:delText xml:space="preserve">.  </w:delText>
        </w:r>
      </w:del>
      <w:ins w:id="274"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275" w:author="McCarthy, Nicole" w:date="2019-04-09T10:09:00Z">
        <w:r w:rsidR="0021586A" w:rsidRPr="00B51EF0" w:rsidDel="004C107B">
          <w:rPr>
            <w:rFonts w:ascii="Times New Roman" w:hAnsi="Times New Roman" w:cs="Times New Roman"/>
            <w:sz w:val="24"/>
            <w:szCs w:val="24"/>
          </w:rPr>
          <w:delText xml:space="preserve">.  </w:delText>
        </w:r>
      </w:del>
      <w:ins w:id="276"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7389B32F"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T</w:t>
      </w:r>
      <w:r w:rsidRPr="00B51EF0">
        <w:rPr>
          <w:rFonts w:ascii="Times New Roman" w:hAnsi="Times New Roman" w:cs="Times New Roman"/>
          <w:sz w:val="24"/>
          <w:szCs w:val="24"/>
        </w:rPr>
        <w:t xml:space="preserve">he characterization of results from the Kelly et al (1996) study are misleading. This paper showed that Western </w:t>
      </w:r>
      <w:del w:id="277" w:author="McCarthy, Nicole" w:date="2019-04-15T12:51:00Z">
        <w:r w:rsidRPr="00B51EF0" w:rsidDel="00762821">
          <w:rPr>
            <w:rFonts w:ascii="Times New Roman" w:hAnsi="Times New Roman" w:cs="Times New Roman"/>
            <w:sz w:val="24"/>
            <w:szCs w:val="24"/>
          </w:rPr>
          <w:delText xml:space="preserve">Sandpiper </w:delText>
        </w:r>
      </w:del>
      <w:ins w:id="278" w:author="McCarthy, Nicole" w:date="2019-04-15T12:51:00Z">
        <w:r w:rsidR="00762821">
          <w:rPr>
            <w:rFonts w:ascii="Times New Roman" w:hAnsi="Times New Roman" w:cs="Times New Roman"/>
            <w:sz w:val="24"/>
            <w:szCs w:val="24"/>
          </w:rPr>
          <w:t>s</w:t>
        </w:r>
        <w:r w:rsidR="00762821" w:rsidRPr="00B51EF0">
          <w:rPr>
            <w:rFonts w:ascii="Times New Roman" w:hAnsi="Times New Roman" w:cs="Times New Roman"/>
            <w:sz w:val="24"/>
            <w:szCs w:val="24"/>
          </w:rPr>
          <w:t xml:space="preserve">andpiper </w:t>
        </w:r>
      </w:ins>
      <w:r w:rsidRPr="00B51EF0">
        <w:rPr>
          <w:rFonts w:ascii="Times New Roman" w:hAnsi="Times New Roman" w:cs="Times New Roman"/>
          <w:sz w:val="24"/>
          <w:szCs w:val="24"/>
        </w:rPr>
        <w:t xml:space="preserve">and </w:t>
      </w:r>
      <w:del w:id="279" w:author="McCarthy, Nicole" w:date="2019-04-15T12:51:00Z">
        <w:r w:rsidRPr="00B51EF0" w:rsidDel="00762821">
          <w:rPr>
            <w:rFonts w:ascii="Times New Roman" w:hAnsi="Times New Roman" w:cs="Times New Roman"/>
            <w:sz w:val="24"/>
            <w:szCs w:val="24"/>
          </w:rPr>
          <w:delText xml:space="preserve">Dunlin </w:delText>
        </w:r>
      </w:del>
      <w:ins w:id="280" w:author="McCarthy, Nicole" w:date="2019-04-15T12:51:00Z">
        <w:r w:rsidR="00762821">
          <w:rPr>
            <w:rFonts w:ascii="Times New Roman" w:hAnsi="Times New Roman" w:cs="Times New Roman"/>
            <w:sz w:val="24"/>
            <w:szCs w:val="24"/>
          </w:rPr>
          <w:t>d</w:t>
        </w:r>
        <w:r w:rsidR="00762821" w:rsidRPr="00B51EF0">
          <w:rPr>
            <w:rFonts w:ascii="Times New Roman" w:hAnsi="Times New Roman" w:cs="Times New Roman"/>
            <w:sz w:val="24"/>
            <w:szCs w:val="24"/>
          </w:rPr>
          <w:t xml:space="preserve">unlin </w:t>
        </w:r>
      </w:ins>
      <w:r w:rsidRPr="00B51EF0">
        <w:rPr>
          <w:rFonts w:ascii="Times New Roman" w:hAnsi="Times New Roman" w:cs="Times New Roman"/>
          <w:sz w:val="24"/>
          <w:szCs w:val="24"/>
        </w:rPr>
        <w:t>signi</w:t>
      </w:r>
      <w:r>
        <w:rPr>
          <w:rFonts w:ascii="Times New Roman" w:hAnsi="Times New Roman" w:cs="Times New Roman"/>
          <w:sz w:val="24"/>
          <w:szCs w:val="24"/>
        </w:rPr>
        <w:t>ficantly avoid aquaculture plots</w:t>
      </w:r>
      <w:del w:id="281" w:author="McCarthy, Nicole" w:date="2019-04-09T10:09:00Z">
        <w:r w:rsidDel="004C107B">
          <w:rPr>
            <w:rFonts w:ascii="Times New Roman" w:hAnsi="Times New Roman" w:cs="Times New Roman"/>
            <w:sz w:val="24"/>
            <w:szCs w:val="24"/>
          </w:rPr>
          <w:delText xml:space="preserve">.  </w:delText>
        </w:r>
      </w:del>
      <w:ins w:id="282"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283"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284"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Avoidance of high use areas will </w:t>
      </w:r>
      <w:proofErr w:type="gramStart"/>
      <w:r>
        <w:rPr>
          <w:rFonts w:ascii="Times New Roman" w:hAnsi="Times New Roman" w:cs="Times New Roman"/>
          <w:sz w:val="24"/>
          <w:szCs w:val="24"/>
        </w:rPr>
        <w:t>impact</w:t>
      </w:r>
      <w:proofErr w:type="gramEnd"/>
      <w:r>
        <w:rPr>
          <w:rFonts w:ascii="Times New Roman" w:hAnsi="Times New Roman" w:cs="Times New Roman"/>
          <w:sz w:val="24"/>
          <w:szCs w:val="24"/>
        </w:rPr>
        <w:t xml:space="preserve"> Refuge purpose</w:t>
      </w:r>
      <w:ins w:id="285" w:author="McCarthy, Nicole" w:date="2019-04-15T13:55:00Z">
        <w:r w:rsidR="00823A9A">
          <w:rPr>
            <w:rFonts w:ascii="Times New Roman" w:hAnsi="Times New Roman" w:cs="Times New Roman"/>
            <w:sz w:val="24"/>
            <w:szCs w:val="24"/>
          </w:rPr>
          <w:t>s</w:t>
        </w:r>
      </w:ins>
      <w:del w:id="286"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287" w:author="McCarthy, Nicole" w:date="2019-04-09T10:09:00Z">
        <w:r w:rsidR="004C107B">
          <w:rPr>
            <w:rFonts w:ascii="Times New Roman" w:hAnsi="Times New Roman" w:cs="Times New Roman"/>
            <w:sz w:val="24"/>
            <w:szCs w:val="24"/>
          </w:rPr>
          <w:t xml:space="preserve">. </w:t>
        </w:r>
      </w:ins>
    </w:p>
    <w:p w14:paraId="6D3D559C" w14:textId="0B71F732" w:rsidR="0021586A" w:rsidRPr="00823A9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proofErr w:type="gramStart"/>
      <w:r w:rsidRPr="00823A9A">
        <w:rPr>
          <w:rFonts w:ascii="Times New Roman" w:hAnsi="Times New Roman" w:cs="Times New Roman"/>
          <w:sz w:val="24"/>
          <w:szCs w:val="24"/>
        </w:rPr>
        <w:t xml:space="preserve">The </w:t>
      </w:r>
      <w:ins w:id="288" w:author="Thomas, Sue" w:date="2019-04-10T12:39:00Z">
        <w:r w:rsidR="000E5FDA" w:rsidRPr="00823A9A">
          <w:rPr>
            <w:rFonts w:ascii="Times New Roman" w:hAnsi="Times New Roman" w:cs="Times New Roman"/>
            <w:sz w:val="24"/>
            <w:szCs w:val="24"/>
          </w:rPr>
          <w:t xml:space="preserve">Confluence </w:t>
        </w:r>
      </w:ins>
      <w:r w:rsidRPr="00823A9A">
        <w:rPr>
          <w:rFonts w:ascii="Times New Roman" w:hAnsi="Times New Roman" w:cs="Times New Roman"/>
          <w:sz w:val="24"/>
          <w:szCs w:val="24"/>
        </w:rPr>
        <w:t xml:space="preserve">report states that </w:t>
      </w:r>
      <w:r w:rsidR="006A4601" w:rsidRPr="00823A9A">
        <w:rPr>
          <w:rFonts w:ascii="Times New Roman" w:hAnsi="Times New Roman" w:cs="Times New Roman"/>
          <w:sz w:val="24"/>
          <w:szCs w:val="24"/>
        </w:rPr>
        <w:t>“</w:t>
      </w:r>
      <w:proofErr w:type="spellStart"/>
      <w:r w:rsidRPr="00823A9A">
        <w:rPr>
          <w:rFonts w:ascii="Times New Roman" w:hAnsi="Times New Roman" w:cs="Times New Roman"/>
          <w:sz w:val="24"/>
          <w:szCs w:val="24"/>
        </w:rPr>
        <w:t>Stillman</w:t>
      </w:r>
      <w:proofErr w:type="spellEnd"/>
      <w:r w:rsidRPr="00823A9A">
        <w:rPr>
          <w:rFonts w:ascii="Times New Roman" w:hAnsi="Times New Roman" w:cs="Times New Roman"/>
          <w:sz w:val="24"/>
          <w:szCs w:val="24"/>
        </w:rPr>
        <w:t xml:space="preserve"> et </w:t>
      </w:r>
      <w:proofErr w:type="spellStart"/>
      <w:r w:rsidRPr="00823A9A">
        <w:rPr>
          <w:rFonts w:ascii="Times New Roman" w:hAnsi="Times New Roman" w:cs="Times New Roman"/>
          <w:sz w:val="24"/>
          <w:szCs w:val="24"/>
        </w:rPr>
        <w:t>al’s</w:t>
      </w:r>
      <w:proofErr w:type="spellEnd"/>
      <w:r w:rsidRPr="00823A9A">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sidRPr="00823A9A">
        <w:rPr>
          <w:rFonts w:ascii="Times New Roman" w:hAnsi="Times New Roman" w:cs="Times New Roman"/>
          <w:sz w:val="24"/>
          <w:szCs w:val="24"/>
        </w:rPr>
        <w:t>”</w:t>
      </w:r>
      <w:r w:rsidRPr="00823A9A">
        <w:rPr>
          <w:rFonts w:ascii="Times New Roman" w:hAnsi="Times New Roman" w:cs="Times New Roman"/>
          <w:sz w:val="24"/>
          <w:szCs w:val="24"/>
        </w:rPr>
        <w:t xml:space="preserve"> </w:t>
      </w:r>
      <w:ins w:id="289" w:author="McCarthy, Nicole" w:date="2019-04-15T12:49:00Z">
        <w:r w:rsidR="00762821" w:rsidRPr="00823A9A">
          <w:rPr>
            <w:rFonts w:ascii="Times New Roman" w:hAnsi="Times New Roman" w:cs="Times New Roman"/>
            <w:sz w:val="24"/>
            <w:szCs w:val="24"/>
          </w:rPr>
          <w:t xml:space="preserve">which </w:t>
        </w:r>
      </w:ins>
      <w:r w:rsidRPr="00823A9A">
        <w:rPr>
          <w:rFonts w:ascii="Times New Roman" w:hAnsi="Times New Roman" w:cs="Times New Roman"/>
          <w:sz w:val="24"/>
          <w:szCs w:val="24"/>
        </w:rPr>
        <w:t xml:space="preserve">is </w:t>
      </w:r>
      <w:commentRangeStart w:id="290"/>
      <w:commentRangeStart w:id="291"/>
      <w:r w:rsidRPr="00823A9A">
        <w:rPr>
          <w:rFonts w:ascii="Times New Roman" w:hAnsi="Times New Roman" w:cs="Times New Roman"/>
          <w:sz w:val="24"/>
          <w:szCs w:val="24"/>
        </w:rPr>
        <w:t xml:space="preserve">misleading since </w:t>
      </w:r>
      <w:proofErr w:type="spellStart"/>
      <w:ins w:id="292" w:author="Thomas, Sue" w:date="2019-04-10T13:16:00Z">
        <w:r w:rsidR="00D46C63" w:rsidRPr="00823A9A">
          <w:rPr>
            <w:rFonts w:ascii="Times New Roman" w:hAnsi="Times New Roman" w:cs="Times New Roman"/>
            <w:sz w:val="24"/>
            <w:szCs w:val="24"/>
          </w:rPr>
          <w:t>Stillman</w:t>
        </w:r>
        <w:proofErr w:type="spellEnd"/>
        <w:r w:rsidR="00D46C63" w:rsidRPr="00823A9A">
          <w:rPr>
            <w:rFonts w:ascii="Times New Roman" w:hAnsi="Times New Roman" w:cs="Times New Roman"/>
            <w:sz w:val="24"/>
            <w:szCs w:val="24"/>
          </w:rPr>
          <w:t xml:space="preserve"> et al </w:t>
        </w:r>
      </w:ins>
      <w:del w:id="293" w:author="Thomas, Sue" w:date="2019-04-10T13:16:00Z">
        <w:r w:rsidRPr="00823A9A" w:rsidDel="00D46C63">
          <w:rPr>
            <w:rFonts w:ascii="Times New Roman" w:hAnsi="Times New Roman" w:cs="Times New Roman"/>
            <w:sz w:val="24"/>
            <w:szCs w:val="24"/>
          </w:rPr>
          <w:delText>the pape</w:delText>
        </w:r>
        <w:r w:rsidR="000A7944" w:rsidRPr="00823A9A" w:rsidDel="00D46C63">
          <w:rPr>
            <w:rFonts w:ascii="Times New Roman" w:hAnsi="Times New Roman" w:cs="Times New Roman"/>
            <w:sz w:val="24"/>
            <w:szCs w:val="24"/>
          </w:rPr>
          <w:delText xml:space="preserve">r </w:delText>
        </w:r>
      </w:del>
      <w:r w:rsidR="000A7944" w:rsidRPr="00823A9A">
        <w:rPr>
          <w:rFonts w:ascii="Times New Roman" w:hAnsi="Times New Roman" w:cs="Times New Roman"/>
          <w:sz w:val="24"/>
          <w:szCs w:val="24"/>
        </w:rPr>
        <w:t>did not address aquaculture,</w:t>
      </w:r>
      <w:commentRangeEnd w:id="290"/>
      <w:r w:rsidR="00C623D6" w:rsidRPr="00910B1D">
        <w:rPr>
          <w:rStyle w:val="CommentReference"/>
          <w:sz w:val="24"/>
          <w:szCs w:val="24"/>
        </w:rPr>
        <w:commentReference w:id="290"/>
      </w:r>
      <w:commentRangeEnd w:id="291"/>
      <w:r w:rsidR="00D46C63" w:rsidRPr="00910B1D">
        <w:rPr>
          <w:rStyle w:val="CommentReference"/>
          <w:sz w:val="24"/>
          <w:szCs w:val="24"/>
        </w:rPr>
        <w:commentReference w:id="291"/>
      </w:r>
      <w:r w:rsidR="000A7944" w:rsidRPr="00823A9A">
        <w:rPr>
          <w:rFonts w:ascii="Times New Roman" w:hAnsi="Times New Roman" w:cs="Times New Roman"/>
          <w:sz w:val="24"/>
          <w:szCs w:val="24"/>
        </w:rPr>
        <w:t xml:space="preserve"> and the majority of </w:t>
      </w:r>
      <w:del w:id="294" w:author="McCarthy, Nicole" w:date="2019-04-15T12:53:00Z">
        <w:r w:rsidR="000A7944" w:rsidRPr="00823A9A" w:rsidDel="00762821">
          <w:rPr>
            <w:rFonts w:ascii="Times New Roman" w:hAnsi="Times New Roman" w:cs="Times New Roman"/>
            <w:sz w:val="24"/>
            <w:szCs w:val="24"/>
          </w:rPr>
          <w:delText xml:space="preserve">Brant </w:delText>
        </w:r>
      </w:del>
      <w:ins w:id="295" w:author="McCarthy, Nicole" w:date="2019-04-15T12:53:00Z">
        <w:r w:rsidR="00762821" w:rsidRPr="00823A9A">
          <w:rPr>
            <w:rFonts w:ascii="Times New Roman" w:hAnsi="Times New Roman" w:cs="Times New Roman"/>
            <w:sz w:val="24"/>
            <w:szCs w:val="24"/>
          </w:rPr>
          <w:t xml:space="preserve">brant </w:t>
        </w:r>
      </w:ins>
      <w:r w:rsidR="000A7944" w:rsidRPr="00823A9A">
        <w:rPr>
          <w:rFonts w:ascii="Times New Roman" w:hAnsi="Times New Roman" w:cs="Times New Roman"/>
          <w:sz w:val="24"/>
          <w:szCs w:val="24"/>
        </w:rPr>
        <w:t>and eelgrass are located in the South Bay (Moore et al 2004) while all aquaculture was located in the northern portion of the bay</w:t>
      </w:r>
      <w:del w:id="296" w:author="McCarthy, Nicole" w:date="2019-04-09T10:09:00Z">
        <w:r w:rsidR="000A7944" w:rsidRPr="00823A9A" w:rsidDel="004C107B">
          <w:rPr>
            <w:rFonts w:ascii="Times New Roman" w:hAnsi="Times New Roman" w:cs="Times New Roman"/>
            <w:sz w:val="24"/>
            <w:szCs w:val="24"/>
          </w:rPr>
          <w:delText xml:space="preserve">.  </w:delText>
        </w:r>
      </w:del>
      <w:ins w:id="297" w:author="McCarthy, Nicole" w:date="2019-04-09T10:09:00Z">
        <w:r w:rsidR="004C107B" w:rsidRPr="00823A9A">
          <w:rPr>
            <w:rFonts w:ascii="Times New Roman" w:hAnsi="Times New Roman" w:cs="Times New Roman"/>
            <w:sz w:val="24"/>
            <w:szCs w:val="24"/>
          </w:rPr>
          <w:t>.</w:t>
        </w:r>
        <w:proofErr w:type="gramEnd"/>
        <w:r w:rsidR="004C107B" w:rsidRPr="00823A9A">
          <w:rPr>
            <w:rFonts w:ascii="Times New Roman" w:hAnsi="Times New Roman" w:cs="Times New Roman"/>
            <w:sz w:val="24"/>
            <w:szCs w:val="24"/>
          </w:rPr>
          <w:t xml:space="preserve"> </w:t>
        </w:r>
      </w:ins>
    </w:p>
    <w:p w14:paraId="650A2374" w14:textId="68E1E5AB" w:rsidR="0021586A" w:rsidRDefault="0021586A" w:rsidP="00910B1D">
      <w:pPr>
        <w:pStyle w:val="ListParagraph"/>
        <w:numPr>
          <w:ilvl w:val="0"/>
          <w:numId w:val="11"/>
        </w:numPr>
        <w:spacing w:after="120" w:line="240" w:lineRule="auto"/>
        <w:contextualSpacing w:val="0"/>
        <w:rPr>
          <w:rFonts w:ascii="Times New Roman" w:hAnsi="Times New Roman" w:cs="Times New Roman"/>
          <w:sz w:val="24"/>
          <w:szCs w:val="24"/>
        </w:rPr>
      </w:pPr>
      <w:r w:rsidRPr="00AA7F19">
        <w:rPr>
          <w:rFonts w:ascii="Times New Roman" w:hAnsi="Times New Roman" w:cs="Times New Roman"/>
          <w:sz w:val="24"/>
          <w:szCs w:val="24"/>
        </w:rPr>
        <w:t xml:space="preserve">The comparison of </w:t>
      </w:r>
      <w:del w:id="298" w:author="McCarthy, Nicole" w:date="2019-04-15T12:51:00Z">
        <w:r w:rsidRPr="00AA7F19" w:rsidDel="00762821">
          <w:rPr>
            <w:rFonts w:ascii="Times New Roman" w:hAnsi="Times New Roman" w:cs="Times New Roman"/>
            <w:sz w:val="24"/>
            <w:szCs w:val="24"/>
          </w:rPr>
          <w:delText xml:space="preserve">Brant </w:delText>
        </w:r>
      </w:del>
      <w:ins w:id="299"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use and conditions in Humboldt</w:t>
      </w:r>
      <w:r w:rsidR="002A50CE">
        <w:rPr>
          <w:rFonts w:ascii="Times New Roman" w:hAnsi="Times New Roman" w:cs="Times New Roman"/>
          <w:sz w:val="24"/>
          <w:szCs w:val="24"/>
        </w:rPr>
        <w:t xml:space="preserve"> Bay, Willapa Bay, and/or Samish/Padilla/Fidalgo </w:t>
      </w:r>
      <w:del w:id="300" w:author="McCarthy, Nicole" w:date="2019-04-15T12:50:00Z">
        <w:r w:rsidR="002A50CE" w:rsidDel="00762821">
          <w:rPr>
            <w:rFonts w:ascii="Times New Roman" w:hAnsi="Times New Roman" w:cs="Times New Roman"/>
            <w:sz w:val="24"/>
            <w:szCs w:val="24"/>
          </w:rPr>
          <w:delText xml:space="preserve">bay </w:delText>
        </w:r>
      </w:del>
      <w:ins w:id="301" w:author="McCarthy, Nicole" w:date="2019-04-15T12:50:00Z">
        <w:r w:rsidR="00762821">
          <w:rPr>
            <w:rFonts w:ascii="Times New Roman" w:hAnsi="Times New Roman" w:cs="Times New Roman"/>
            <w:sz w:val="24"/>
            <w:szCs w:val="24"/>
          </w:rPr>
          <w:t xml:space="preserve">Bay </w:t>
        </w:r>
      </w:ins>
      <w:del w:id="302" w:author="McCarthy, Nicole" w:date="2019-04-15T12:51:00Z">
        <w:r w:rsidR="002A50CE" w:rsidDel="00762821">
          <w:rPr>
            <w:rFonts w:ascii="Times New Roman" w:hAnsi="Times New Roman" w:cs="Times New Roman"/>
            <w:sz w:val="24"/>
            <w:szCs w:val="24"/>
          </w:rPr>
          <w:delText>complex</w:delText>
        </w:r>
        <w:r w:rsidRPr="00AA7F19" w:rsidDel="00762821">
          <w:rPr>
            <w:rFonts w:ascii="Times New Roman" w:hAnsi="Times New Roman" w:cs="Times New Roman"/>
            <w:sz w:val="24"/>
            <w:szCs w:val="24"/>
          </w:rPr>
          <w:delText xml:space="preserve"> </w:delText>
        </w:r>
      </w:del>
      <w:ins w:id="303" w:author="McCarthy, Nicole" w:date="2019-04-15T12:51:00Z">
        <w:r w:rsidR="00762821">
          <w:rPr>
            <w:rFonts w:ascii="Times New Roman" w:hAnsi="Times New Roman" w:cs="Times New Roman"/>
            <w:sz w:val="24"/>
            <w:szCs w:val="24"/>
          </w:rPr>
          <w:t>Complex</w:t>
        </w:r>
        <w:r w:rsidR="00762821"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vs Dungeness Bay is inaccurate</w:t>
      </w:r>
      <w:del w:id="304" w:author="McCarthy, Nicole" w:date="2019-04-09T10:09:00Z">
        <w:r w:rsidRPr="00AA7F19" w:rsidDel="004C107B">
          <w:rPr>
            <w:rFonts w:ascii="Times New Roman" w:hAnsi="Times New Roman" w:cs="Times New Roman"/>
            <w:sz w:val="24"/>
            <w:szCs w:val="24"/>
          </w:rPr>
          <w:delText xml:space="preserve">.  </w:delText>
        </w:r>
      </w:del>
      <w:ins w:id="30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w:t>
      </w:r>
      <w:del w:id="306" w:author="McCarthy, Nicole" w:date="2019-04-15T12:51:00Z">
        <w:r w:rsidRPr="00AA7F19" w:rsidDel="00762821">
          <w:rPr>
            <w:rFonts w:ascii="Times New Roman" w:hAnsi="Times New Roman" w:cs="Times New Roman"/>
            <w:sz w:val="24"/>
            <w:szCs w:val="24"/>
          </w:rPr>
          <w:delText xml:space="preserve">Brant </w:delText>
        </w:r>
      </w:del>
      <w:ins w:id="307" w:author="McCarthy, Nicole" w:date="2019-04-15T12:51:00Z">
        <w:r w:rsidR="00762821">
          <w:rPr>
            <w:rFonts w:ascii="Times New Roman" w:hAnsi="Times New Roman" w:cs="Times New Roman"/>
            <w:sz w:val="24"/>
            <w:szCs w:val="24"/>
          </w:rPr>
          <w:t>b</w:t>
        </w:r>
        <w:r w:rsidR="00762821"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abundance is limited by the amount of eelgrass available since they forage almost exclusively on eelgrass. </w:t>
      </w:r>
      <w:r w:rsidR="002A50CE">
        <w:rPr>
          <w:rFonts w:ascii="Times New Roman" w:hAnsi="Times New Roman" w:cs="Times New Roman"/>
          <w:sz w:val="24"/>
          <w:szCs w:val="24"/>
        </w:rPr>
        <w:t>These areas provide at least 2</w:t>
      </w:r>
      <w:del w:id="308" w:author="McCarthy, Nicole" w:date="2019-04-15T12:53:00Z">
        <w:r w:rsidR="002A50CE" w:rsidDel="00762821">
          <w:rPr>
            <w:rFonts w:ascii="Times New Roman" w:hAnsi="Times New Roman" w:cs="Times New Roman"/>
            <w:sz w:val="24"/>
            <w:szCs w:val="24"/>
          </w:rPr>
          <w:delText>-</w:delText>
        </w:r>
      </w:del>
      <w:ins w:id="309" w:author="McCarthy, Nicole" w:date="2019-04-15T12:53:00Z">
        <w:r w:rsidR="00762821">
          <w:rPr>
            <w:rFonts w:ascii="Times New Roman" w:hAnsi="Times New Roman" w:cs="Times New Roman"/>
            <w:sz w:val="24"/>
            <w:szCs w:val="24"/>
          </w:rPr>
          <w:t>–</w:t>
        </w:r>
      </w:ins>
      <w:r w:rsidR="002A50CE">
        <w:rPr>
          <w:rFonts w:ascii="Times New Roman" w:hAnsi="Times New Roman" w:cs="Times New Roman"/>
          <w:sz w:val="24"/>
          <w:szCs w:val="24"/>
        </w:rPr>
        <w:t>4 times</w:t>
      </w:r>
      <w:r w:rsidRPr="00AA7F19">
        <w:rPr>
          <w:rFonts w:ascii="Times New Roman" w:hAnsi="Times New Roman" w:cs="Times New Roman"/>
          <w:sz w:val="24"/>
          <w:szCs w:val="24"/>
        </w:rPr>
        <w:t xml:space="preserve"> the amount of eelgrass </w:t>
      </w:r>
      <w:del w:id="310" w:author="McCarthy, Nicole" w:date="2019-04-09T10:02:00Z">
        <w:r w:rsidRPr="00AA7F19" w:rsidDel="00C623D6">
          <w:rPr>
            <w:rFonts w:ascii="Times New Roman" w:hAnsi="Times New Roman" w:cs="Times New Roman"/>
            <w:sz w:val="24"/>
            <w:szCs w:val="24"/>
          </w:rPr>
          <w:delText xml:space="preserve">than </w:delText>
        </w:r>
      </w:del>
      <w:ins w:id="311"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xml:space="preserve">, providing more opportunity for </w:t>
      </w:r>
      <w:del w:id="312" w:author="McCarthy, Nicole" w:date="2019-04-15T12:51:00Z">
        <w:r w:rsidR="002A50CE" w:rsidDel="00762821">
          <w:rPr>
            <w:rFonts w:ascii="Times New Roman" w:hAnsi="Times New Roman" w:cs="Times New Roman"/>
            <w:sz w:val="24"/>
            <w:szCs w:val="24"/>
          </w:rPr>
          <w:delText xml:space="preserve">Brant </w:delText>
        </w:r>
      </w:del>
      <w:ins w:id="313" w:author="McCarthy, Nicole" w:date="2019-04-15T12:51:00Z">
        <w:r w:rsidR="00762821">
          <w:rPr>
            <w:rFonts w:ascii="Times New Roman" w:hAnsi="Times New Roman" w:cs="Times New Roman"/>
            <w:sz w:val="24"/>
            <w:szCs w:val="24"/>
          </w:rPr>
          <w:t xml:space="preserve">brant </w:t>
        </w:r>
      </w:ins>
      <w:r w:rsidR="002A50CE">
        <w:rPr>
          <w:rFonts w:ascii="Times New Roman" w:hAnsi="Times New Roman" w:cs="Times New Roman"/>
          <w:sz w:val="24"/>
          <w:szCs w:val="24"/>
        </w:rPr>
        <w:t>to find alternate locations to feed when disturbed</w:t>
      </w:r>
      <w:del w:id="314" w:author="McCarthy, Nicole" w:date="2019-04-09T10:09:00Z">
        <w:r w:rsidR="002A50CE" w:rsidDel="004C107B">
          <w:rPr>
            <w:rFonts w:ascii="Times New Roman" w:hAnsi="Times New Roman" w:cs="Times New Roman"/>
            <w:sz w:val="24"/>
            <w:szCs w:val="24"/>
          </w:rPr>
          <w:delText xml:space="preserve">.  </w:delText>
        </w:r>
      </w:del>
      <w:ins w:id="31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00C2A54" w:rsidR="0021586A" w:rsidRPr="00B51EF0" w:rsidRDefault="0021586A" w:rsidP="00910B1D">
      <w:pPr>
        <w:pStyle w:val="ListParagraph"/>
        <w:numPr>
          <w:ilvl w:val="0"/>
          <w:numId w:val="12"/>
        </w:numPr>
        <w:spacing w:after="120" w:line="240" w:lineRule="auto"/>
        <w:contextualSpacing w:val="0"/>
        <w:rPr>
          <w:rFonts w:ascii="Times New Roman" w:hAnsi="Times New Roman" w:cs="Times New Roman"/>
          <w:sz w:val="24"/>
          <w:szCs w:val="24"/>
        </w:rPr>
      </w:pPr>
      <w:r w:rsidRPr="00B51EF0">
        <w:rPr>
          <w:rFonts w:ascii="Times New Roman" w:hAnsi="Times New Roman" w:cs="Times New Roman"/>
          <w:sz w:val="24"/>
          <w:szCs w:val="24"/>
        </w:rPr>
        <w:t>Current brant use is 2,700 brant/day, not 600</w:t>
      </w:r>
      <w:del w:id="316" w:author="McCarthy, Nicole" w:date="2019-04-15T12:54:00Z">
        <w:r w:rsidRPr="00B51EF0" w:rsidDel="00762821">
          <w:rPr>
            <w:rFonts w:ascii="Times New Roman" w:hAnsi="Times New Roman" w:cs="Times New Roman"/>
            <w:sz w:val="24"/>
            <w:szCs w:val="24"/>
          </w:rPr>
          <w:delText>-</w:delText>
        </w:r>
      </w:del>
      <w:ins w:id="317" w:author="McCarthy, Nicole" w:date="2019-04-15T12:54:00Z">
        <w:r w:rsidR="00762821">
          <w:rPr>
            <w:rFonts w:ascii="Times New Roman" w:hAnsi="Times New Roman" w:cs="Times New Roman"/>
            <w:sz w:val="24"/>
            <w:szCs w:val="24"/>
          </w:rPr>
          <w:t>–</w:t>
        </w:r>
      </w:ins>
      <w:r w:rsidRPr="00B51EF0">
        <w:rPr>
          <w:rFonts w:ascii="Times New Roman" w:hAnsi="Times New Roman" w:cs="Times New Roman"/>
          <w:sz w:val="24"/>
          <w:szCs w:val="24"/>
        </w:rPr>
        <w:t>1,700 brant/day from the 90’s</w:t>
      </w:r>
      <w:ins w:id="318" w:author="McCarthy, Nicole" w:date="2019-04-09T10:02:00Z">
        <w:r w:rsidR="00C623D6">
          <w:rPr>
            <w:rFonts w:ascii="Times New Roman" w:hAnsi="Times New Roman" w:cs="Times New Roman"/>
            <w:sz w:val="24"/>
            <w:szCs w:val="24"/>
          </w:rPr>
          <w:t>.</w:t>
        </w:r>
      </w:ins>
    </w:p>
    <w:p w14:paraId="51B6BC8B" w14:textId="0C2BE8C5" w:rsidR="0021586A" w:rsidRPr="00B51EF0"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Surveys in 1987, </w:t>
      </w:r>
      <w:r w:rsidR="0021586A" w:rsidRPr="00B51EF0">
        <w:rPr>
          <w:rFonts w:ascii="Times New Roman" w:hAnsi="Times New Roman" w:cs="Times New Roman"/>
          <w:sz w:val="24"/>
          <w:szCs w:val="24"/>
        </w:rPr>
        <w:t>2016</w:t>
      </w:r>
      <w:ins w:id="319"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 study specific to large-bodied birds (e.g., gull, cormorant</w:t>
      </w:r>
      <w:ins w:id="320"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321"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rsidP="00910B1D">
      <w:pPr>
        <w:pStyle w:val="ListParagraph"/>
        <w:numPr>
          <w:ilvl w:val="0"/>
          <w:numId w:val="12"/>
        </w:numPr>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Inaccurately identifies use of a non-native eelgrass (Zostera japonica) in Dungeness Bay</w:t>
      </w:r>
      <w:del w:id="322" w:author="McCarthy, Nicole" w:date="2019-04-09T10:09:00Z">
        <w:r w:rsidDel="004C107B">
          <w:rPr>
            <w:rFonts w:ascii="Times New Roman" w:hAnsi="Times New Roman" w:cs="Times New Roman"/>
            <w:sz w:val="24"/>
            <w:szCs w:val="24"/>
          </w:rPr>
          <w:delText xml:space="preserve">.  </w:delText>
        </w:r>
      </w:del>
      <w:ins w:id="323"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C07171E" w:rsidR="0021586A" w:rsidRPr="00AA7F19" w:rsidRDefault="0021586A">
      <w:pPr>
        <w:spacing w:line="240" w:lineRule="auto"/>
        <w:rPr>
          <w:rFonts w:ascii="Times New Roman" w:hAnsi="Times New Roman" w:cs="Times New Roman"/>
          <w:sz w:val="24"/>
          <w:szCs w:val="24"/>
        </w:rPr>
        <w:pPrChange w:id="324"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w:t>
      </w:r>
      <w:del w:id="325" w:author="McCarthy, Nicole" w:date="2019-04-15T12:55:00Z">
        <w:r w:rsidRPr="00AA7F19" w:rsidDel="00580D5A">
          <w:rPr>
            <w:rFonts w:ascii="Times New Roman" w:hAnsi="Times New Roman" w:cs="Times New Roman"/>
            <w:sz w:val="24"/>
            <w:szCs w:val="24"/>
          </w:rPr>
          <w:delText>-</w:delText>
        </w:r>
      </w:del>
      <w:ins w:id="326"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w:t>
      </w:r>
      <w:del w:id="327" w:author="McCarthy, Nicole" w:date="2019-04-15T12:55:00Z">
        <w:r w:rsidRPr="00AA7F19" w:rsidDel="00580D5A">
          <w:rPr>
            <w:rFonts w:ascii="Times New Roman" w:hAnsi="Times New Roman" w:cs="Times New Roman"/>
            <w:sz w:val="24"/>
            <w:szCs w:val="24"/>
          </w:rPr>
          <w:delText xml:space="preserve">Brant </w:delText>
        </w:r>
      </w:del>
      <w:ins w:id="328" w:author="McCarthy, Nicole" w:date="2019-04-15T12:55: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foraging on nearby eelgrass; Owens 1977) than boat-based approach (630</w:t>
      </w:r>
      <w:del w:id="329" w:author="McCarthy, Nicole" w:date="2019-04-15T12:55:00Z">
        <w:r w:rsidRPr="00AA7F19" w:rsidDel="00580D5A">
          <w:rPr>
            <w:rFonts w:ascii="Times New Roman" w:hAnsi="Times New Roman" w:cs="Times New Roman"/>
            <w:sz w:val="24"/>
            <w:szCs w:val="24"/>
          </w:rPr>
          <w:delText xml:space="preserve"> – </w:delText>
        </w:r>
      </w:del>
      <w:ins w:id="330" w:author="McCarthy, Nicole" w:date="2019-04-15T12:55:00Z">
        <w:r w:rsidR="00580D5A">
          <w:rPr>
            <w:rFonts w:ascii="Times New Roman" w:hAnsi="Times New Roman" w:cs="Times New Roman"/>
            <w:sz w:val="24"/>
            <w:szCs w:val="24"/>
          </w:rPr>
          <w:t>–</w:t>
        </w:r>
      </w:ins>
      <w:r w:rsidRPr="00AA7F19">
        <w:rPr>
          <w:rFonts w:ascii="Times New Roman" w:hAnsi="Times New Roman" w:cs="Times New Roman"/>
          <w:sz w:val="24"/>
          <w:szCs w:val="24"/>
        </w:rPr>
        <w:t>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w:t>
      </w:r>
      <w:proofErr w:type="gramStart"/>
      <w:r w:rsidR="00851817">
        <w:rPr>
          <w:rFonts w:ascii="Times New Roman" w:hAnsi="Times New Roman" w:cs="Times New Roman"/>
          <w:sz w:val="24"/>
          <w:szCs w:val="24"/>
        </w:rPr>
        <w:t xml:space="preserve">is </w:t>
      </w:r>
      <w:r w:rsidR="008C1F58">
        <w:rPr>
          <w:rFonts w:ascii="Times New Roman" w:hAnsi="Times New Roman" w:cs="Times New Roman"/>
          <w:sz w:val="24"/>
          <w:szCs w:val="24"/>
        </w:rPr>
        <w:t>also</w:t>
      </w:r>
      <w:proofErr w:type="gramEnd"/>
      <w:r w:rsidR="008C1F58">
        <w:rPr>
          <w:rFonts w:ascii="Times New Roman" w:hAnsi="Times New Roman" w:cs="Times New Roman"/>
          <w:sz w:val="24"/>
          <w:szCs w:val="24"/>
        </w:rPr>
        <w:t xml:space="preserve">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 xml:space="preserve">for waterfowl. Both areas are within flushing distance of important forage resources for </w:t>
      </w:r>
      <w:del w:id="331" w:author="McCarthy, Nicole" w:date="2019-04-15T12:56:00Z">
        <w:r w:rsidR="008C1F58" w:rsidDel="00580D5A">
          <w:rPr>
            <w:rFonts w:ascii="Times New Roman" w:hAnsi="Times New Roman" w:cs="Times New Roman"/>
            <w:sz w:val="24"/>
            <w:szCs w:val="24"/>
          </w:rPr>
          <w:delText>Brant</w:delText>
        </w:r>
      </w:del>
      <w:ins w:id="332" w:author="McCarthy, Nicole" w:date="2019-04-15T12:56:00Z">
        <w:r w:rsidR="00580D5A">
          <w:rPr>
            <w:rFonts w:ascii="Times New Roman" w:hAnsi="Times New Roman" w:cs="Times New Roman"/>
            <w:sz w:val="24"/>
            <w:szCs w:val="24"/>
          </w:rPr>
          <w:t>brant</w:t>
        </w:r>
      </w:ins>
      <w:r w:rsidR="008C1F58">
        <w:rPr>
          <w:rFonts w:ascii="Times New Roman" w:hAnsi="Times New Roman" w:cs="Times New Roman"/>
          <w:sz w:val="24"/>
          <w:szCs w:val="24"/>
        </w:rPr>
        <w:t>.</w:t>
      </w:r>
      <w:r w:rsidRPr="00AA7F19">
        <w:rPr>
          <w:rFonts w:ascii="Times New Roman" w:hAnsi="Times New Roman" w:cs="Times New Roman"/>
          <w:sz w:val="24"/>
          <w:szCs w:val="24"/>
        </w:rPr>
        <w:t xml:space="preserve"> Many studies have shown that reoccurring, severe</w:t>
      </w:r>
      <w:ins w:id="333" w:author="McCarthy, Nicole" w:date="2019-04-15T12:57:00Z">
        <w:r w:rsidR="00580D5A">
          <w:rPr>
            <w:rFonts w:ascii="Times New Roman" w:hAnsi="Times New Roman" w:cs="Times New Roman"/>
            <w:sz w:val="24"/>
            <w:szCs w:val="24"/>
          </w:rPr>
          <w:t>,</w:t>
        </w:r>
      </w:ins>
      <w:r w:rsidRPr="00AA7F19">
        <w:rPr>
          <w:rFonts w:ascii="Times New Roman" w:hAnsi="Times New Roman" w:cs="Times New Roman"/>
          <w:sz w:val="24"/>
          <w:szCs w:val="24"/>
        </w:rPr>
        <w:t xml:space="preserve"> or cumulative disturbance further increases energetic costs to shorebirds and waterfowl and can lead to reduced fitness, decreased productivity</w:t>
      </w:r>
      <w:ins w:id="334" w:author="McCarthy, Nicole" w:date="2019-04-15T14:48:00Z">
        <w:r w:rsidR="00C94DF1">
          <w:rPr>
            <w:rFonts w:ascii="Times New Roman" w:hAnsi="Times New Roman" w:cs="Times New Roman"/>
            <w:sz w:val="24"/>
            <w:szCs w:val="24"/>
          </w:rPr>
          <w:t>,</w:t>
        </w:r>
      </w:ins>
      <w:r w:rsidRPr="00AA7F19">
        <w:rPr>
          <w:rFonts w:ascii="Times New Roman" w:hAnsi="Times New Roman" w:cs="Times New Roman"/>
          <w:sz w:val="24"/>
          <w:szCs w:val="24"/>
        </w:rPr>
        <w:t xml:space="preserve"> or increased mortality rates, particularly during the </w:t>
      </w:r>
      <w:del w:id="335" w:author="McCarthy, Nicole" w:date="2019-04-15T12:58:00Z">
        <w:r w:rsidRPr="00AA7F19" w:rsidDel="00580D5A">
          <w:rPr>
            <w:rFonts w:ascii="Times New Roman" w:hAnsi="Times New Roman" w:cs="Times New Roman"/>
            <w:sz w:val="24"/>
            <w:szCs w:val="24"/>
          </w:rPr>
          <w:delText xml:space="preserve">Spring </w:delText>
        </w:r>
      </w:del>
      <w:ins w:id="336" w:author="McCarthy, Nicole" w:date="2019-04-15T12:58:00Z">
        <w:r w:rsidR="00580D5A">
          <w:rPr>
            <w:rFonts w:ascii="Times New Roman" w:hAnsi="Times New Roman" w:cs="Times New Roman"/>
            <w:sz w:val="24"/>
            <w:szCs w:val="24"/>
          </w:rPr>
          <w:t>s</w:t>
        </w:r>
        <w:r w:rsidR="00580D5A" w:rsidRPr="00AA7F19">
          <w:rPr>
            <w:rFonts w:ascii="Times New Roman" w:hAnsi="Times New Roman" w:cs="Times New Roman"/>
            <w:sz w:val="24"/>
            <w:szCs w:val="24"/>
          </w:rPr>
          <w:t xml:space="preserve">pring </w:t>
        </w:r>
      </w:ins>
      <w:r w:rsidRPr="00AA7F19">
        <w:rPr>
          <w:rFonts w:ascii="Times New Roman" w:hAnsi="Times New Roman" w:cs="Times New Roman"/>
          <w:sz w:val="24"/>
          <w:szCs w:val="24"/>
        </w:rPr>
        <w:t xml:space="preserve">and </w:t>
      </w:r>
      <w:ins w:id="337" w:author="McCarthy, Nicole" w:date="2019-04-15T12:58:00Z">
        <w:r w:rsidR="00580D5A">
          <w:rPr>
            <w:rFonts w:ascii="Times New Roman" w:hAnsi="Times New Roman" w:cs="Times New Roman"/>
            <w:sz w:val="24"/>
            <w:szCs w:val="24"/>
          </w:rPr>
          <w:t>f</w:t>
        </w:r>
      </w:ins>
      <w:del w:id="338" w:author="McCarthy, Nicole" w:date="2019-04-15T14:48:00Z">
        <w:r w:rsidRPr="00AA7F19" w:rsidDel="00C94DF1">
          <w:rPr>
            <w:rFonts w:ascii="Times New Roman" w:hAnsi="Times New Roman" w:cs="Times New Roman"/>
            <w:sz w:val="24"/>
            <w:szCs w:val="24"/>
          </w:rPr>
          <w:delText>F</w:delText>
        </w:r>
      </w:del>
      <w:r w:rsidRPr="00AA7F19">
        <w:rPr>
          <w:rFonts w:ascii="Times New Roman" w:hAnsi="Times New Roman" w:cs="Times New Roman"/>
          <w:sz w:val="24"/>
          <w:szCs w:val="24"/>
        </w:rPr>
        <w:t>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w:t>
      </w:r>
      <w:del w:id="339" w:author="McCarthy, Nicole" w:date="2019-04-15T14:48:00Z">
        <w:r w:rsidRPr="00AA7F19" w:rsidDel="00C94DF1">
          <w:rPr>
            <w:rFonts w:ascii="Times New Roman" w:hAnsi="Times New Roman" w:cs="Times New Roman"/>
            <w:sz w:val="24"/>
            <w:szCs w:val="24"/>
          </w:rPr>
          <w:delText xml:space="preserve"> </w:delText>
        </w:r>
      </w:del>
      <w:r w:rsidRPr="00AA7F19">
        <w:rPr>
          <w:rFonts w:ascii="Times New Roman" w:hAnsi="Times New Roman" w:cs="Times New Roman"/>
          <w:sz w:val="24"/>
          <w:szCs w:val="24"/>
        </w:rPr>
        <w:t>Buchanan 2006)</w:t>
      </w:r>
      <w:del w:id="340" w:author="McCarthy, Nicole" w:date="2019-04-09T10:09:00Z">
        <w:r w:rsidRPr="00AA7F19" w:rsidDel="004C107B">
          <w:rPr>
            <w:rFonts w:ascii="Times New Roman" w:hAnsi="Times New Roman" w:cs="Times New Roman"/>
            <w:sz w:val="24"/>
            <w:szCs w:val="24"/>
          </w:rPr>
          <w:delText xml:space="preserve">.  </w:delText>
        </w:r>
      </w:del>
      <w:ins w:id="341"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w:t>
      </w:r>
      <w:del w:id="342" w:author="McCarthy, Nicole" w:date="2019-04-15T12:58:00Z">
        <w:r w:rsidRPr="00AA7F19" w:rsidDel="00580D5A">
          <w:rPr>
            <w:rFonts w:ascii="Times New Roman" w:hAnsi="Times New Roman" w:cs="Times New Roman"/>
            <w:sz w:val="24"/>
            <w:szCs w:val="24"/>
          </w:rPr>
          <w:delText xml:space="preserve">Brant </w:delText>
        </w:r>
      </w:del>
      <w:ins w:id="343" w:author="McCarthy, Nicole" w:date="2019-04-15T12:58:00Z">
        <w:r w:rsidR="00580D5A">
          <w:rPr>
            <w:rFonts w:ascii="Times New Roman" w:hAnsi="Times New Roman" w:cs="Times New Roman"/>
            <w:sz w:val="24"/>
            <w:szCs w:val="24"/>
          </w:rPr>
          <w:t>b</w:t>
        </w:r>
        <w:r w:rsidR="00580D5A" w:rsidRPr="00AA7F19">
          <w:rPr>
            <w:rFonts w:ascii="Times New Roman" w:hAnsi="Times New Roman" w:cs="Times New Roman"/>
            <w:sz w:val="24"/>
            <w:szCs w:val="24"/>
          </w:rPr>
          <w:t xml:space="preserve">rant </w:t>
        </w:r>
      </w:ins>
      <w:r w:rsidRPr="00AA7F19">
        <w:rPr>
          <w:rFonts w:ascii="Times New Roman" w:hAnsi="Times New Roman" w:cs="Times New Roman"/>
          <w:sz w:val="24"/>
          <w:szCs w:val="24"/>
        </w:rPr>
        <w:t xml:space="preserve">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344" w:author="McCarthy, Nicole" w:date="2019-04-09T10:09:00Z">
        <w:r w:rsidRPr="00AA7F19" w:rsidDel="004C107B">
          <w:rPr>
            <w:rFonts w:ascii="Times New Roman" w:hAnsi="Times New Roman" w:cs="Times New Roman"/>
            <w:sz w:val="24"/>
            <w:szCs w:val="24"/>
          </w:rPr>
          <w:delText xml:space="preserve">.  </w:delText>
        </w:r>
      </w:del>
      <w:ins w:id="345"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346"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6437001F" w14:textId="77777777" w:rsidR="00C94DF1" w:rsidRDefault="00D94467">
      <w:pPr>
        <w:spacing w:line="240" w:lineRule="auto"/>
        <w:rPr>
          <w:ins w:id="347" w:author="McCarthy, Nicole" w:date="2019-04-15T14:51:00Z"/>
          <w:rFonts w:ascii="Times New Roman" w:hAnsi="Times New Roman" w:cs="Times New Roman"/>
          <w:sz w:val="24"/>
          <w:szCs w:val="24"/>
        </w:rPr>
        <w:pPrChange w:id="348"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349"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350" w:author="McCarthy, Nicole" w:date="2019-04-09T10:08:00Z">
        <w:r w:rsidR="0021586A" w:rsidRPr="00AA7F19" w:rsidDel="001E367D">
          <w:rPr>
            <w:rFonts w:ascii="Times New Roman" w:hAnsi="Times New Roman" w:cs="Times New Roman"/>
            <w:sz w:val="24"/>
            <w:szCs w:val="24"/>
          </w:rPr>
          <w:delText xml:space="preserve"># </w:delText>
        </w:r>
      </w:del>
      <w:ins w:id="351"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352" w:author="McCarthy, Nicole" w:date="2019-04-09T10:08:00Z">
        <w:r w:rsidR="0021586A" w:rsidRPr="00AA7F19" w:rsidDel="001E367D">
          <w:rPr>
            <w:rFonts w:ascii="Times New Roman" w:hAnsi="Times New Roman" w:cs="Times New Roman"/>
            <w:sz w:val="24"/>
            <w:szCs w:val="24"/>
          </w:rPr>
          <w:delText xml:space="preserve">on </w:delText>
        </w:r>
      </w:del>
      <w:ins w:id="353"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354"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355"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xml:space="preserve">. </w:t>
      </w:r>
    </w:p>
    <w:p w14:paraId="0C23C92C" w14:textId="1E5B23FB" w:rsidR="009113C5" w:rsidRPr="009113C5" w:rsidRDefault="00276CF6">
      <w:pPr>
        <w:spacing w:line="240" w:lineRule="auto"/>
        <w:rPr>
          <w:rFonts w:ascii="Times New Roman" w:hAnsi="Times New Roman" w:cs="Times New Roman"/>
          <w:sz w:val="24"/>
          <w:szCs w:val="24"/>
        </w:rPr>
        <w:pPrChange w:id="356" w:author="McCarthy, Nicole" w:date="2019-04-09T10:11:00Z">
          <w:pPr/>
        </w:pPrChange>
      </w:pPr>
      <w:ins w:id="357" w:author="McCarthy, Nicole" w:date="2019-04-15T15:00:00Z">
        <w:r>
          <w:rPr>
            <w:rFonts w:ascii="Times New Roman" w:hAnsi="Times New Roman" w:cs="Times New Roman"/>
            <w:sz w:val="24"/>
            <w:szCs w:val="24"/>
          </w:rPr>
          <w:t xml:space="preserve">There are, </w:t>
        </w:r>
      </w:ins>
      <w:del w:id="358" w:author="McCarthy, Nicole" w:date="2019-04-15T15:00:00Z">
        <w:r w:rsidR="00851817" w:rsidDel="00276CF6">
          <w:rPr>
            <w:rFonts w:ascii="Times New Roman" w:hAnsi="Times New Roman" w:cs="Times New Roman"/>
            <w:sz w:val="24"/>
            <w:szCs w:val="24"/>
          </w:rPr>
          <w:delText>H</w:delText>
        </w:r>
      </w:del>
      <w:ins w:id="359" w:author="McCarthy, Nicole" w:date="2019-04-15T15:00:00Z">
        <w:r>
          <w:rPr>
            <w:rFonts w:ascii="Times New Roman" w:hAnsi="Times New Roman" w:cs="Times New Roman"/>
            <w:sz w:val="24"/>
            <w:szCs w:val="24"/>
          </w:rPr>
          <w:t>h</w:t>
        </w:r>
      </w:ins>
      <w:r w:rsidR="0021586A" w:rsidRPr="00AA7F19">
        <w:rPr>
          <w:rFonts w:ascii="Times New Roman" w:hAnsi="Times New Roman" w:cs="Times New Roman"/>
          <w:sz w:val="24"/>
          <w:szCs w:val="24"/>
        </w:rPr>
        <w:t xml:space="preserve">owever, scientific studies </w:t>
      </w:r>
      <w:ins w:id="360" w:author="McCarthy, Nicole" w:date="2019-04-15T15:00:00Z">
        <w:r>
          <w:rPr>
            <w:rFonts w:ascii="Times New Roman" w:hAnsi="Times New Roman" w:cs="Times New Roman"/>
            <w:sz w:val="24"/>
            <w:szCs w:val="24"/>
          </w:rPr>
          <w:t xml:space="preserve">that are </w:t>
        </w:r>
      </w:ins>
      <w:r w:rsidR="0021586A" w:rsidRPr="00AA7F19">
        <w:rPr>
          <w:rFonts w:ascii="Times New Roman" w:hAnsi="Times New Roman" w:cs="Times New Roman"/>
          <w:sz w:val="24"/>
          <w:szCs w:val="24"/>
        </w:rPr>
        <w:t>specific to species that utilize the Refuge tidelands</w:t>
      </w:r>
      <w:ins w:id="361" w:author="McCarthy, Nicole" w:date="2019-04-15T15:01:00Z">
        <w:r>
          <w:rPr>
            <w:rFonts w:ascii="Times New Roman" w:hAnsi="Times New Roman" w:cs="Times New Roman"/>
            <w:sz w:val="24"/>
            <w:szCs w:val="24"/>
          </w:rPr>
          <w:t>. They</w:t>
        </w:r>
      </w:ins>
      <w:r w:rsidR="0021586A" w:rsidRPr="00AA7F19">
        <w:rPr>
          <w:rFonts w:ascii="Times New Roman" w:hAnsi="Times New Roman" w:cs="Times New Roman"/>
          <w:sz w:val="24"/>
          <w:szCs w:val="24"/>
        </w:rPr>
        <w:t xml:space="preserve"> show that human disturbance</w:t>
      </w:r>
      <w:ins w:id="362"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363"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w:t>
      </w:r>
      <w:ins w:id="364" w:author="McCarthy, Nicole" w:date="2019-04-15T15:01:00Z">
        <w:r>
          <w:rPr>
            <w:rFonts w:ascii="Times New Roman" w:hAnsi="Times New Roman" w:cs="Times New Roman"/>
            <w:sz w:val="24"/>
            <w:szCs w:val="24"/>
          </w:rPr>
          <w:t xml:space="preserve">to </w:t>
        </w:r>
      </w:ins>
      <w:r w:rsidR="0021586A" w:rsidRPr="00AA7F19">
        <w:rPr>
          <w:rFonts w:ascii="Times New Roman" w:hAnsi="Times New Roman" w:cs="Times New Roman"/>
          <w:sz w:val="24"/>
          <w:szCs w:val="24"/>
        </w:rPr>
        <w:t xml:space="preserve">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 xml:space="preserve">Kelly et al (1996) also shows that two of the Refuge’s most abundant species (Western </w:t>
      </w:r>
      <w:del w:id="365" w:author="McCarthy, Nicole" w:date="2019-04-15T12:59:00Z">
        <w:r w:rsidR="00390FA8" w:rsidDel="00967797">
          <w:rPr>
            <w:rFonts w:ascii="Times New Roman" w:hAnsi="Times New Roman" w:cs="Times New Roman"/>
            <w:sz w:val="24"/>
            <w:szCs w:val="24"/>
          </w:rPr>
          <w:delText xml:space="preserve">Sandpiper </w:delText>
        </w:r>
      </w:del>
      <w:ins w:id="366" w:author="McCarthy, Nicole" w:date="2019-04-15T12:59:00Z">
        <w:r w:rsidR="00967797">
          <w:rPr>
            <w:rFonts w:ascii="Times New Roman" w:hAnsi="Times New Roman" w:cs="Times New Roman"/>
            <w:sz w:val="24"/>
            <w:szCs w:val="24"/>
          </w:rPr>
          <w:t xml:space="preserve">sandpiper </w:t>
        </w:r>
      </w:ins>
      <w:r w:rsidR="00390FA8">
        <w:rPr>
          <w:rFonts w:ascii="Times New Roman" w:hAnsi="Times New Roman" w:cs="Times New Roman"/>
          <w:sz w:val="24"/>
          <w:szCs w:val="24"/>
        </w:rPr>
        <w:t xml:space="preserve">and </w:t>
      </w:r>
      <w:del w:id="367" w:author="McCarthy, Nicole" w:date="2019-04-15T12:59:00Z">
        <w:r w:rsidR="00390FA8" w:rsidDel="00967797">
          <w:rPr>
            <w:rFonts w:ascii="Times New Roman" w:hAnsi="Times New Roman" w:cs="Times New Roman"/>
            <w:sz w:val="24"/>
            <w:szCs w:val="24"/>
          </w:rPr>
          <w:delText>Dunlin</w:delText>
        </w:r>
      </w:del>
      <w:ins w:id="368" w:author="McCarthy, Nicole" w:date="2019-04-15T12:59:00Z">
        <w:r w:rsidR="00967797">
          <w:rPr>
            <w:rFonts w:ascii="Times New Roman" w:hAnsi="Times New Roman" w:cs="Times New Roman"/>
            <w:sz w:val="24"/>
            <w:szCs w:val="24"/>
          </w:rPr>
          <w:t>dunlin</w:t>
        </w:r>
      </w:ins>
      <w:ins w:id="369"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proofErr w:type="gramStart"/>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 xml:space="preserve">Confluence </w:t>
      </w:r>
      <w:del w:id="370" w:author="McCarthy, Nicole" w:date="2019-04-15T12:59:00Z">
        <w:r w:rsidR="0021586A" w:rsidDel="00967797">
          <w:rPr>
            <w:rFonts w:ascii="Times New Roman" w:hAnsi="Times New Roman" w:cs="Times New Roman"/>
            <w:sz w:val="24"/>
            <w:szCs w:val="24"/>
          </w:rPr>
          <w:delText>R</w:delText>
        </w:r>
        <w:r w:rsidR="0021586A" w:rsidRPr="00AA7F19" w:rsidDel="00967797">
          <w:rPr>
            <w:rFonts w:ascii="Times New Roman" w:hAnsi="Times New Roman" w:cs="Times New Roman"/>
            <w:sz w:val="24"/>
            <w:szCs w:val="24"/>
          </w:rPr>
          <w:delText xml:space="preserve">eport </w:delText>
        </w:r>
      </w:del>
      <w:ins w:id="371" w:author="McCarthy, Nicole" w:date="2019-04-15T12:59:00Z">
        <w:r w:rsidR="00967797">
          <w:rPr>
            <w:rFonts w:ascii="Times New Roman" w:hAnsi="Times New Roman" w:cs="Times New Roman"/>
            <w:sz w:val="24"/>
            <w:szCs w:val="24"/>
          </w:rPr>
          <w:t>r</w:t>
        </w:r>
        <w:r w:rsidR="00967797" w:rsidRPr="00AA7F19">
          <w:rPr>
            <w:rFonts w:ascii="Times New Roman" w:hAnsi="Times New Roman" w:cs="Times New Roman"/>
            <w:sz w:val="24"/>
            <w:szCs w:val="24"/>
          </w:rPr>
          <w:t xml:space="preserve">eport </w:t>
        </w:r>
      </w:ins>
      <w:r w:rsidR="0021586A" w:rsidRPr="00AA7F19">
        <w:rPr>
          <w:rFonts w:ascii="Times New Roman" w:hAnsi="Times New Roman" w:cs="Times New Roman"/>
          <w:sz w:val="24"/>
          <w:szCs w:val="24"/>
        </w:rPr>
        <w:t>(Mori et al</w:t>
      </w:r>
      <w:ins w:id="372" w:author="McCarthy, Nicole" w:date="2019-04-09T10:09:00Z">
        <w:r w:rsidR="001E367D">
          <w:rPr>
            <w:rFonts w:ascii="Times New Roman" w:hAnsi="Times New Roman" w:cs="Times New Roman"/>
            <w:sz w:val="24"/>
            <w:szCs w:val="24"/>
          </w:rPr>
          <w:t>.</w:t>
        </w:r>
      </w:ins>
      <w:del w:id="373"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proofErr w:type="gramEnd"/>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 w:author="McCarthy, Nicole" w:date="2019-04-08T07:34:00Z" w:initials="MN">
    <w:p w14:paraId="427DD707" w14:textId="4C84259E"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r w:rsidR="00895877">
        <w:t xml:space="preserve">  </w:t>
      </w:r>
      <w:r w:rsidR="00895877">
        <w:br/>
      </w:r>
    </w:p>
  </w:comment>
  <w:comment w:id="39"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 xml:space="preserve">lease management?   2005 = Farm was closed due to issues with water quality.  Lease </w:t>
      </w:r>
      <w:proofErr w:type="gramStart"/>
      <w:r>
        <w:t>expires ?</w:t>
      </w:r>
      <w:proofErr w:type="gramEnd"/>
    </w:p>
  </w:comment>
  <w:comment w:id="40" w:author="BrownScott, Jennifer" w:date="2019-04-14T20:02:00Z" w:initials="BJ">
    <w:p w14:paraId="6939FF01" w14:textId="77777777" w:rsidR="00895877" w:rsidRDefault="00895877">
      <w:pPr>
        <w:pStyle w:val="CommentText"/>
      </w:pPr>
      <w:r>
        <w:rPr>
          <w:rStyle w:val="CommentReference"/>
        </w:rPr>
        <w:annotationRef/>
      </w:r>
      <w:r>
        <w:t xml:space="preserve">The lease was renewed in 2007 and allowed for a </w:t>
      </w:r>
      <w:proofErr w:type="spellStart"/>
      <w:r>
        <w:t>100x100</w:t>
      </w:r>
      <w:proofErr w:type="spellEnd"/>
      <w:r>
        <w:t xml:space="preserve"> </w:t>
      </w:r>
      <w:proofErr w:type="spellStart"/>
      <w:r>
        <w:t>ft</w:t>
      </w:r>
      <w:proofErr w:type="spellEnd"/>
      <w:r>
        <w:t xml:space="preserve"> area with 60 </w:t>
      </w:r>
      <w:proofErr w:type="spellStart"/>
      <w:r>
        <w:t>aquapurses</w:t>
      </w:r>
      <w:proofErr w:type="spellEnd"/>
      <w:r>
        <w:t xml:space="preserve"> of oysters and harvest of a 100 x 50 </w:t>
      </w:r>
      <w:proofErr w:type="spellStart"/>
      <w:r>
        <w:t>ft</w:t>
      </w:r>
      <w:proofErr w:type="spellEnd"/>
      <w:r>
        <w:t xml:space="preserve"> area of geoduck that were previously planted.  </w:t>
      </w:r>
    </w:p>
    <w:p w14:paraId="2115523B" w14:textId="772C561E" w:rsidR="00895877" w:rsidRDefault="00895877">
      <w:pPr>
        <w:pStyle w:val="CommentText"/>
      </w:pPr>
      <w:r>
        <w:t xml:space="preserve">The lease expired in 2017, but has been placed in “hold-over” status by DNR, until the State, County and Federal Permit processes are complete.  I do not believe that the 2007 lease agreement process included any WA Department of Ecology, county, or federal permitting.  </w:t>
      </w:r>
    </w:p>
  </w:comment>
  <w:comment w:id="57" w:author="McCarthy, Nicole" w:date="2019-04-08T07:36:00Z" w:initials="MN">
    <w:p w14:paraId="04F8F5D0" w14:textId="512E08AF" w:rsidR="00D81466" w:rsidRDefault="00D81466">
      <w:pPr>
        <w:pStyle w:val="CommentText"/>
      </w:pPr>
      <w:r>
        <w:rPr>
          <w:rStyle w:val="CommentReference"/>
        </w:rPr>
        <w:annotationRef/>
      </w:r>
      <w:r>
        <w:t>Does this lease agreement relate to the above sentence about commenting on leasing being limited? Was the Tribe issued a lease recently?</w:t>
      </w:r>
      <w:r w:rsidR="00895877">
        <w:t xml:space="preserve">  </w:t>
      </w:r>
    </w:p>
  </w:comment>
  <w:comment w:id="58" w:author="BrownScott, Jennifer" w:date="2019-04-14T20:07:00Z" w:initials="BJ">
    <w:p w14:paraId="40710FCF" w14:textId="25190BE9" w:rsidR="00B67D93" w:rsidRDefault="00B67D93">
      <w:pPr>
        <w:pStyle w:val="CommentText"/>
      </w:pPr>
      <w:r>
        <w:rPr>
          <w:rStyle w:val="CommentReference"/>
        </w:rPr>
        <w:annotationRef/>
      </w:r>
      <w:r>
        <w:t>See previous response above.</w:t>
      </w:r>
    </w:p>
  </w:comment>
  <w:comment w:id="56"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73"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74" w:author="Thomas, Sue" w:date="2019-04-10T13:10:00Z" w:initials="TS">
    <w:p w14:paraId="1BD26B21" w14:textId="23D5A686" w:rsidR="00227FC3" w:rsidRDefault="00227FC3">
      <w:pPr>
        <w:pStyle w:val="CommentText"/>
      </w:pPr>
      <w:r>
        <w:rPr>
          <w:rStyle w:val="CommentReference"/>
        </w:rPr>
        <w:annotationRef/>
      </w:r>
      <w:r w:rsidR="00120CEC">
        <w:t>It appears from the correspondence that they w</w:t>
      </w:r>
      <w:r>
        <w:t>ould work under contract w</w:t>
      </w:r>
      <w:r w:rsidR="00120CEC">
        <w:t>/</w:t>
      </w:r>
      <w:r>
        <w:t xml:space="preserve"> the Tribe.</w:t>
      </w:r>
    </w:p>
  </w:comment>
  <w:comment w:id="75"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76" w:author="BrownScott, Jennifer" w:date="2019-04-14T20:09:00Z" w:initials="BJ">
    <w:p w14:paraId="566232A1" w14:textId="2D321B5E" w:rsidR="00120CEC" w:rsidRDefault="00120CEC">
      <w:pPr>
        <w:pStyle w:val="CommentText"/>
      </w:pPr>
      <w:r>
        <w:rPr>
          <w:rStyle w:val="CommentReference"/>
        </w:rPr>
        <w:annotationRef/>
      </w:r>
      <w:r>
        <w:t xml:space="preserve">These would be the oysters that were not harvested prior to the 2005 closure.  </w:t>
      </w:r>
    </w:p>
  </w:comment>
  <w:comment w:id="112"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113"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114" w:author="BrownScott, Jennifer" w:date="2019-04-14T20:11:00Z" w:initials="BJ">
    <w:p w14:paraId="7CF75DDD" w14:textId="30C48EBF" w:rsidR="00120CEC" w:rsidRDefault="00120CEC" w:rsidP="00120CEC">
      <w:pPr>
        <w:pStyle w:val="CommentText"/>
      </w:pPr>
      <w:r>
        <w:rPr>
          <w:rStyle w:val="CommentReference"/>
        </w:rPr>
        <w:annotationRef/>
      </w:r>
      <w:r>
        <w:t xml:space="preserve"> These two documents differ in their dates – I am not sure on the reasoning that was given at the time. Migration periods can vary by days or weeks from year to year.  Brant use is still relatively high between May 1-15 in some years.</w:t>
      </w:r>
    </w:p>
  </w:comment>
  <w:comment w:id="122" w:author="McCarthy, Nicole" w:date="2019-04-15T09:58:00Z" w:initials="MN">
    <w:p w14:paraId="5AA98BBE" w14:textId="66E2911B" w:rsidR="00837541" w:rsidRDefault="00837541">
      <w:pPr>
        <w:pStyle w:val="CommentText"/>
        <w:rPr>
          <w:noProof/>
        </w:rPr>
      </w:pPr>
      <w:r>
        <w:rPr>
          <w:rStyle w:val="CommentReference"/>
        </w:rPr>
        <w:annotationRef/>
      </w:r>
      <w:r w:rsidR="00910B1D">
        <w:rPr>
          <w:noProof/>
        </w:rPr>
        <w:t>refuge purpose?</w:t>
      </w:r>
    </w:p>
    <w:p w14:paraId="1CE5B425" w14:textId="77777777" w:rsidR="002C6D8A" w:rsidRDefault="002C6D8A">
      <w:pPr>
        <w:pStyle w:val="CommentText"/>
      </w:pPr>
    </w:p>
  </w:comment>
  <w:comment w:id="123" w:author="Thomas, Sue" w:date="2019-04-17T13:25:00Z" w:initials="TS">
    <w:p w14:paraId="333CA22B" w14:textId="1DF9E653" w:rsidR="002C6D8A" w:rsidRDefault="002C6D8A">
      <w:pPr>
        <w:pStyle w:val="CommentText"/>
      </w:pPr>
      <w:r>
        <w:rPr>
          <w:rStyle w:val="CommentReference"/>
        </w:rPr>
        <w:annotationRef/>
      </w:r>
      <w:r>
        <w:t xml:space="preserve">As a preserve and breeding ground for </w:t>
      </w:r>
      <w:proofErr w:type="gramStart"/>
      <w:r>
        <w:t>native  birds</w:t>
      </w:r>
      <w:proofErr w:type="gramEnd"/>
    </w:p>
  </w:comment>
  <w:comment w:id="150" w:author="McCarthy, Nicole" w:date="2019-04-15T10:02:00Z" w:initials="MN">
    <w:p w14:paraId="276A61D7" w14:textId="0295AF50" w:rsidR="00837541" w:rsidRDefault="00837541">
      <w:pPr>
        <w:pStyle w:val="CommentText"/>
      </w:pPr>
      <w:r>
        <w:rPr>
          <w:rStyle w:val="CommentReference"/>
        </w:rPr>
        <w:annotationRef/>
      </w:r>
      <w:proofErr w:type="gramStart"/>
      <w:r>
        <w:t>does</w:t>
      </w:r>
      <w:proofErr w:type="gramEnd"/>
      <w:r>
        <w:t xml:space="preserve"> this most recent activity refer to the 2017 permit renewal?</w:t>
      </w:r>
      <w:r w:rsidR="00156502">
        <w:t xml:space="preserve"> </w:t>
      </w:r>
      <w:proofErr w:type="gramStart"/>
      <w:r w:rsidR="00156502">
        <w:t>were</w:t>
      </w:r>
      <w:proofErr w:type="gramEnd"/>
      <w:r w:rsidR="00156502">
        <w:t xml:space="preserve"> the discussions that the Tribe began with the state/county/ACE?</w:t>
      </w:r>
    </w:p>
  </w:comment>
  <w:comment w:id="155" w:author="McCarthy, Nicole" w:date="2019-04-15T10:05:00Z" w:initials="MN">
    <w:p w14:paraId="72AE514E" w14:textId="0BBB1CEA" w:rsidR="00837541" w:rsidRDefault="00837541">
      <w:pPr>
        <w:pStyle w:val="CommentText"/>
        <w:rPr>
          <w:noProof/>
        </w:rPr>
      </w:pPr>
      <w:r>
        <w:rPr>
          <w:rStyle w:val="CommentReference"/>
        </w:rPr>
        <w:annotationRef/>
      </w:r>
      <w:r w:rsidR="00156502">
        <w:rPr>
          <w:noProof/>
        </w:rPr>
        <w:t xml:space="preserve">oyster farming, right? and it was not ocurring on the refuge or proposed </w:t>
      </w:r>
      <w:r w:rsidR="00987DD3">
        <w:rPr>
          <w:noProof/>
        </w:rPr>
        <w:t xml:space="preserve">to be conducted on the refuge </w:t>
      </w:r>
      <w:r w:rsidR="00156502">
        <w:rPr>
          <w:noProof/>
        </w:rPr>
        <w:t xml:space="preserve">to the permitting agencies? </w:t>
      </w:r>
    </w:p>
    <w:p w14:paraId="5B86A414" w14:textId="77777777" w:rsidR="00156502" w:rsidRDefault="00156502">
      <w:pPr>
        <w:pStyle w:val="CommentText"/>
      </w:pPr>
    </w:p>
  </w:comment>
  <w:comment w:id="156" w:author="Thomas, Sue" w:date="2019-04-17T13:26:00Z" w:initials="TS">
    <w:p w14:paraId="1705B886" w14:textId="39748A16" w:rsidR="002C6D8A" w:rsidRDefault="002C6D8A">
      <w:pPr>
        <w:pStyle w:val="CommentText"/>
      </w:pPr>
      <w:r>
        <w:rPr>
          <w:rStyle w:val="CommentReference"/>
        </w:rPr>
        <w:annotationRef/>
      </w:r>
      <w:r>
        <w:t xml:space="preserve">Originally oysters and </w:t>
      </w:r>
      <w:proofErr w:type="spellStart"/>
      <w:r>
        <w:t>geoduct</w:t>
      </w:r>
      <w:proofErr w:type="spellEnd"/>
      <w:r>
        <w:t>.  As far as I understand it, they were ordered to put the farm on hold due to water quality issues.</w:t>
      </w:r>
    </w:p>
  </w:comment>
  <w:comment w:id="163" w:author="McCarthy, Nicole" w:date="2019-04-15T11:18:00Z" w:initials="MN">
    <w:p w14:paraId="2C44B4FF" w14:textId="21B3D395" w:rsidR="00987DD3" w:rsidRDefault="00987DD3">
      <w:pPr>
        <w:pStyle w:val="CommentText"/>
      </w:pPr>
      <w:r>
        <w:rPr>
          <w:rStyle w:val="CommentReference"/>
        </w:rPr>
        <w:annotationRef/>
      </w:r>
      <w:r>
        <w:t xml:space="preserve">Did they state their desire to one of the permitting agencies? </w:t>
      </w:r>
      <w:proofErr w:type="gramStart"/>
      <w:r>
        <w:t>or</w:t>
      </w:r>
      <w:proofErr w:type="gramEnd"/>
      <w:r>
        <w:t xml:space="preserve"> to all three?</w:t>
      </w:r>
    </w:p>
  </w:comment>
  <w:comment w:id="164" w:author="Thomas, Sue" w:date="2019-04-17T13:29:00Z" w:initials="TS">
    <w:p w14:paraId="147EBE98" w14:textId="623FB20F" w:rsidR="002C6D8A" w:rsidRDefault="002C6D8A">
      <w:pPr>
        <w:pStyle w:val="CommentText"/>
      </w:pPr>
      <w:r>
        <w:rPr>
          <w:rStyle w:val="CommentReference"/>
        </w:rPr>
        <w:annotationRef/>
      </w:r>
      <w:r>
        <w:t>Jennifer’s notes from a meeting in Sept, 2015 included a representative of DNR, but not the ACOE, DOE, or County.</w:t>
      </w:r>
    </w:p>
  </w:comment>
  <w:comment w:id="176" w:author="McCarthy, Nicole" w:date="2019-04-15T11:19:00Z" w:initials="MN">
    <w:p w14:paraId="1E216BDA" w14:textId="0054C128" w:rsidR="00987DD3" w:rsidRDefault="00987DD3">
      <w:pPr>
        <w:pStyle w:val="CommentText"/>
      </w:pPr>
      <w:r>
        <w:rPr>
          <w:rStyle w:val="CommentReference"/>
        </w:rPr>
        <w:annotationRef/>
      </w:r>
      <w:proofErr w:type="gramStart"/>
      <w:r>
        <w:t>joint</w:t>
      </w:r>
      <w:proofErr w:type="gramEnd"/>
      <w:r>
        <w:t xml:space="preserve"> with the tribe?</w:t>
      </w:r>
    </w:p>
  </w:comment>
  <w:comment w:id="177" w:author="Thomas, Sue" w:date="2019-04-17T13:30:00Z" w:initials="TS">
    <w:p w14:paraId="409EDC2A" w14:textId="595BD29E" w:rsidR="002C6D8A" w:rsidRDefault="002C6D8A">
      <w:pPr>
        <w:pStyle w:val="CommentText"/>
      </w:pPr>
      <w:r>
        <w:rPr>
          <w:rStyle w:val="CommentReference"/>
        </w:rPr>
        <w:annotationRef/>
      </w:r>
      <w:r>
        <w:t>Yes</w:t>
      </w:r>
    </w:p>
  </w:comment>
  <w:comment w:id="199" w:author="McCarthy, Nicole" w:date="2019-04-09T09:53:00Z" w:initials="MN">
    <w:p w14:paraId="07BD975F" w14:textId="775821A2" w:rsidR="00CE1119" w:rsidRDefault="00CE1119">
      <w:pPr>
        <w:pStyle w:val="CommentText"/>
      </w:pPr>
      <w:r>
        <w:rPr>
          <w:rStyle w:val="CommentReference"/>
        </w:rPr>
        <w:annotationRef/>
      </w:r>
      <w:proofErr w:type="gramStart"/>
      <w:r>
        <w:t>who</w:t>
      </w:r>
      <w:proofErr w:type="gramEnd"/>
      <w:r>
        <w:t xml:space="preserve"> requested specificity and who has not provided it?</w:t>
      </w:r>
    </w:p>
  </w:comment>
  <w:comment w:id="206"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290" w:author="McCarthy, Nicole" w:date="2019-04-09T10:00:00Z" w:initials="MN">
    <w:p w14:paraId="1D6FF8AD" w14:textId="0C0E0210" w:rsidR="00C623D6" w:rsidRDefault="00C623D6">
      <w:pPr>
        <w:pStyle w:val="CommentText"/>
      </w:pPr>
      <w:r>
        <w:rPr>
          <w:rStyle w:val="CommentReference"/>
        </w:rPr>
        <w:annotationRef/>
      </w:r>
      <w:proofErr w:type="gramStart"/>
      <w:r>
        <w:t>doesn’t</w:t>
      </w:r>
      <w:proofErr w:type="gramEnd"/>
      <w:r>
        <w:t xml:space="preserve"> the reference say “300+ acres of aquaculture activity”?</w:t>
      </w:r>
    </w:p>
  </w:comment>
  <w:comment w:id="291"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2115523B" w15:paraIdParent="427DD707" w15:done="0"/>
  <w15:commentEx w15:paraId="04F8F5D0" w15:done="0"/>
  <w15:commentEx w15:paraId="40710FCF" w15:paraIdParent="04F8F5D0" w15:done="0"/>
  <w15:commentEx w15:paraId="5FF78C66" w15:done="0"/>
  <w15:commentEx w15:paraId="5C03CC21" w15:done="0"/>
  <w15:commentEx w15:paraId="1BD26B21" w15:paraIdParent="5C03CC21" w15:done="0"/>
  <w15:commentEx w15:paraId="077A127A" w15:done="0"/>
  <w15:commentEx w15:paraId="566232A1" w15:paraIdParent="077A127A" w15:done="0"/>
  <w15:commentEx w15:paraId="459559FA" w15:done="0"/>
  <w15:commentEx w15:paraId="3DB9CA7D" w15:paraIdParent="459559FA" w15:done="0"/>
  <w15:commentEx w15:paraId="7CF75DDD" w15:paraIdParent="459559FA" w15:done="0"/>
  <w15:commentEx w15:paraId="1CE5B425" w15:done="0"/>
  <w15:commentEx w15:paraId="333CA22B" w15:paraIdParent="1CE5B425" w15:done="0"/>
  <w15:commentEx w15:paraId="276A61D7" w15:done="0"/>
  <w15:commentEx w15:paraId="5B86A414" w15:done="0"/>
  <w15:commentEx w15:paraId="1705B886" w15:paraIdParent="5B86A414" w15:done="0"/>
  <w15:commentEx w15:paraId="2C44B4FF" w15:done="0"/>
  <w15:commentEx w15:paraId="147EBE98" w15:paraIdParent="2C44B4FF" w15:done="0"/>
  <w15:commentEx w15:paraId="1E216BDA" w15:done="0"/>
  <w15:commentEx w15:paraId="409EDC2A" w15:paraIdParent="1E216BDA" w15:done="0"/>
  <w15:commentEx w15:paraId="07BD975F" w15:done="0"/>
  <w15:commentEx w15:paraId="0B0F3EBD"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Carthy, Nicole">
    <w15:presenceInfo w15:providerId="AD" w15:userId="S-1-5-21-2589800181-1723214923-4271176276-13969"/>
  </w15:person>
  <w15:person w15:author="Thomas, Sue">
    <w15:presenceInfo w15:providerId="AD" w15:userId="S-1-5-21-2589800181-1723214923-4271176276-14380"/>
  </w15:person>
  <w15:person w15:author="BrownScott, Jennifer">
    <w15:presenceInfo w15:providerId="AD" w15:userId="S-1-5-21-2589800181-1723214923-4271176276-20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3E2"/>
    <w:rsid w:val="000D4FBE"/>
    <w:rsid w:val="000E5FDA"/>
    <w:rsid w:val="000F0BBA"/>
    <w:rsid w:val="001025F8"/>
    <w:rsid w:val="00106F9A"/>
    <w:rsid w:val="00115A08"/>
    <w:rsid w:val="00120296"/>
    <w:rsid w:val="00120CEC"/>
    <w:rsid w:val="001212C6"/>
    <w:rsid w:val="00123F93"/>
    <w:rsid w:val="00141F75"/>
    <w:rsid w:val="00146142"/>
    <w:rsid w:val="00156502"/>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76CF6"/>
    <w:rsid w:val="0028165F"/>
    <w:rsid w:val="002856CB"/>
    <w:rsid w:val="00287D82"/>
    <w:rsid w:val="002961C5"/>
    <w:rsid w:val="002A50CE"/>
    <w:rsid w:val="002B3C4A"/>
    <w:rsid w:val="002C2655"/>
    <w:rsid w:val="002C6D8A"/>
    <w:rsid w:val="002F3CD1"/>
    <w:rsid w:val="002F70A5"/>
    <w:rsid w:val="00304B03"/>
    <w:rsid w:val="00313AAF"/>
    <w:rsid w:val="0031560F"/>
    <w:rsid w:val="00341056"/>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565E2"/>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80D5A"/>
    <w:rsid w:val="005962C7"/>
    <w:rsid w:val="005A0638"/>
    <w:rsid w:val="005D3BD4"/>
    <w:rsid w:val="005E16C7"/>
    <w:rsid w:val="005F2B73"/>
    <w:rsid w:val="00623849"/>
    <w:rsid w:val="006452FF"/>
    <w:rsid w:val="00652DAA"/>
    <w:rsid w:val="00673409"/>
    <w:rsid w:val="006A4601"/>
    <w:rsid w:val="006A7CCD"/>
    <w:rsid w:val="006C10FB"/>
    <w:rsid w:val="006C6044"/>
    <w:rsid w:val="006E2DDE"/>
    <w:rsid w:val="006F073E"/>
    <w:rsid w:val="006F0B50"/>
    <w:rsid w:val="00711D0B"/>
    <w:rsid w:val="00715621"/>
    <w:rsid w:val="0072285B"/>
    <w:rsid w:val="007344D3"/>
    <w:rsid w:val="00735C42"/>
    <w:rsid w:val="00745AE7"/>
    <w:rsid w:val="00747889"/>
    <w:rsid w:val="00762821"/>
    <w:rsid w:val="00795DE5"/>
    <w:rsid w:val="007A142C"/>
    <w:rsid w:val="007B1A79"/>
    <w:rsid w:val="007C621E"/>
    <w:rsid w:val="007D03BA"/>
    <w:rsid w:val="007E79A9"/>
    <w:rsid w:val="00816974"/>
    <w:rsid w:val="0082288A"/>
    <w:rsid w:val="00823A9A"/>
    <w:rsid w:val="00836674"/>
    <w:rsid w:val="00837541"/>
    <w:rsid w:val="00841436"/>
    <w:rsid w:val="00851817"/>
    <w:rsid w:val="008572B7"/>
    <w:rsid w:val="00860167"/>
    <w:rsid w:val="00864F95"/>
    <w:rsid w:val="00873E7D"/>
    <w:rsid w:val="00895877"/>
    <w:rsid w:val="008970BC"/>
    <w:rsid w:val="008A6505"/>
    <w:rsid w:val="008C15F6"/>
    <w:rsid w:val="008C1F58"/>
    <w:rsid w:val="008C2947"/>
    <w:rsid w:val="008C4820"/>
    <w:rsid w:val="008D3770"/>
    <w:rsid w:val="008E783F"/>
    <w:rsid w:val="00910B1D"/>
    <w:rsid w:val="009113C5"/>
    <w:rsid w:val="00927215"/>
    <w:rsid w:val="00940D0E"/>
    <w:rsid w:val="009513DE"/>
    <w:rsid w:val="009532A0"/>
    <w:rsid w:val="00967797"/>
    <w:rsid w:val="00974771"/>
    <w:rsid w:val="00975CD5"/>
    <w:rsid w:val="00983513"/>
    <w:rsid w:val="009850F9"/>
    <w:rsid w:val="00987DD3"/>
    <w:rsid w:val="009A2303"/>
    <w:rsid w:val="009B2CF1"/>
    <w:rsid w:val="009C5CAA"/>
    <w:rsid w:val="009C66FB"/>
    <w:rsid w:val="009D0419"/>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C7485"/>
    <w:rsid w:val="00AE6FE1"/>
    <w:rsid w:val="00AF77A9"/>
    <w:rsid w:val="00B07132"/>
    <w:rsid w:val="00B146FB"/>
    <w:rsid w:val="00B23F16"/>
    <w:rsid w:val="00B4717D"/>
    <w:rsid w:val="00B54D87"/>
    <w:rsid w:val="00B67D93"/>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94DF1"/>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93"/>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D5652"/>
    <w:rsid w:val="00DE6A21"/>
    <w:rsid w:val="00E0218B"/>
    <w:rsid w:val="00E1151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 w:type="paragraph" w:styleId="Revision">
    <w:name w:val="Revision"/>
    <w:hidden/>
    <w:uiPriority w:val="99"/>
    <w:semiHidden/>
    <w:rsid w:val="008375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04C64-DD13-46D7-94DE-862E2BF3E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0</TotalTime>
  <Pages>6</Pages>
  <Words>2523</Words>
  <Characters>14382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Thomas, Sue</cp:lastModifiedBy>
  <cp:revision>2</cp:revision>
  <cp:lastPrinted>2019-02-19T18:38:00Z</cp:lastPrinted>
  <dcterms:created xsi:type="dcterms:W3CDTF">2019-04-17T20:44:00Z</dcterms:created>
  <dcterms:modified xsi:type="dcterms:W3CDTF">2019-04-17T20:44:00Z</dcterms:modified>
</cp:coreProperties>
</file>